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41C3DA" w14:textId="50AED74A" w:rsidR="00022771" w:rsidRPr="00625864" w:rsidRDefault="00022771" w:rsidP="00CE5439">
      <w:pPr>
        <w:spacing w:line="360" w:lineRule="auto"/>
        <w:jc w:val="center"/>
        <w:rPr>
          <w:rFonts w:ascii="Times New Roman" w:hAnsi="Times New Roman" w:cs="Times New Roman"/>
          <w:b/>
          <w:bCs/>
          <w:sz w:val="24"/>
          <w:szCs w:val="24"/>
        </w:rPr>
      </w:pPr>
      <w:r w:rsidRPr="00625864">
        <w:rPr>
          <w:rFonts w:ascii="Times New Roman" w:hAnsi="Times New Roman" w:cs="Times New Roman"/>
          <w:b/>
          <w:bCs/>
          <w:sz w:val="24"/>
          <w:szCs w:val="24"/>
        </w:rPr>
        <w:t>202</w:t>
      </w:r>
      <w:r w:rsidR="00286EEB">
        <w:rPr>
          <w:rFonts w:ascii="Times New Roman" w:hAnsi="Times New Roman" w:cs="Times New Roman"/>
          <w:b/>
          <w:bCs/>
          <w:sz w:val="24"/>
          <w:szCs w:val="24"/>
        </w:rPr>
        <w:t>5</w:t>
      </w:r>
      <w:r w:rsidRPr="00625864">
        <w:rPr>
          <w:rFonts w:ascii="Times New Roman" w:hAnsi="Times New Roman" w:cs="Times New Roman"/>
          <w:b/>
          <w:bCs/>
          <w:sz w:val="24"/>
          <w:szCs w:val="24"/>
        </w:rPr>
        <w:t>-202</w:t>
      </w:r>
      <w:r w:rsidR="00286EEB">
        <w:rPr>
          <w:rFonts w:ascii="Times New Roman" w:hAnsi="Times New Roman" w:cs="Times New Roman"/>
          <w:b/>
          <w:bCs/>
          <w:sz w:val="24"/>
          <w:szCs w:val="24"/>
        </w:rPr>
        <w:t>6</w:t>
      </w:r>
      <w:r w:rsidRPr="00625864">
        <w:rPr>
          <w:rFonts w:ascii="Times New Roman" w:hAnsi="Times New Roman" w:cs="Times New Roman"/>
          <w:b/>
          <w:bCs/>
          <w:sz w:val="24"/>
          <w:szCs w:val="24"/>
        </w:rPr>
        <w:t xml:space="preserve"> EĞİTİM ÖĞRETİM YILI</w:t>
      </w:r>
      <w:r w:rsidRPr="00625864">
        <w:rPr>
          <w:rFonts w:ascii="Times New Roman" w:hAnsi="Times New Roman" w:cs="Times New Roman"/>
          <w:b/>
          <w:bCs/>
          <w:sz w:val="24"/>
          <w:szCs w:val="24"/>
        </w:rPr>
        <w:br/>
        <w:t>GÜNLÜK PLAN</w:t>
      </w:r>
      <w:r w:rsidRPr="00625864">
        <w:rPr>
          <w:rFonts w:ascii="Times New Roman" w:hAnsi="Times New Roman" w:cs="Times New Roman"/>
          <w:b/>
          <w:bCs/>
          <w:sz w:val="24"/>
          <w:szCs w:val="24"/>
        </w:rPr>
        <w:br/>
      </w:r>
    </w:p>
    <w:p w14:paraId="5D033299" w14:textId="7163886E" w:rsidR="00022771" w:rsidRPr="00625864" w:rsidRDefault="00022771" w:rsidP="00CE5439">
      <w:pPr>
        <w:spacing w:line="360" w:lineRule="auto"/>
        <w:rPr>
          <w:rFonts w:ascii="Times New Roman" w:hAnsi="Times New Roman" w:cs="Times New Roman"/>
          <w:b/>
          <w:bCs/>
          <w:sz w:val="24"/>
          <w:szCs w:val="24"/>
        </w:rPr>
      </w:pPr>
      <w:r w:rsidRPr="00625864">
        <w:rPr>
          <w:rFonts w:ascii="Times New Roman" w:hAnsi="Times New Roman" w:cs="Times New Roman"/>
          <w:b/>
          <w:bCs/>
          <w:sz w:val="24"/>
          <w:szCs w:val="24"/>
        </w:rPr>
        <w:t>Tarih:</w:t>
      </w:r>
      <w:r w:rsidR="0055010D" w:rsidRPr="00625864">
        <w:rPr>
          <w:rFonts w:ascii="Times New Roman" w:hAnsi="Times New Roman" w:cs="Times New Roman"/>
          <w:b/>
          <w:bCs/>
          <w:sz w:val="24"/>
          <w:szCs w:val="24"/>
        </w:rPr>
        <w:t xml:space="preserve"> 0</w:t>
      </w:r>
      <w:r w:rsidR="00286EEB">
        <w:rPr>
          <w:rFonts w:ascii="Times New Roman" w:hAnsi="Times New Roman" w:cs="Times New Roman"/>
          <w:b/>
          <w:bCs/>
          <w:sz w:val="24"/>
          <w:szCs w:val="24"/>
        </w:rPr>
        <w:t>8</w:t>
      </w:r>
      <w:r w:rsidR="0055010D" w:rsidRPr="00625864">
        <w:rPr>
          <w:rFonts w:ascii="Times New Roman" w:hAnsi="Times New Roman" w:cs="Times New Roman"/>
          <w:b/>
          <w:bCs/>
          <w:sz w:val="24"/>
          <w:szCs w:val="24"/>
        </w:rPr>
        <w:t>.09.202</w:t>
      </w:r>
      <w:r w:rsidR="00286EEB">
        <w:rPr>
          <w:rFonts w:ascii="Times New Roman" w:hAnsi="Times New Roman" w:cs="Times New Roman"/>
          <w:b/>
          <w:bCs/>
          <w:sz w:val="24"/>
          <w:szCs w:val="24"/>
        </w:rPr>
        <w:t>5</w:t>
      </w:r>
    </w:p>
    <w:p w14:paraId="5EB8FE75" w14:textId="77777777" w:rsidR="00022771" w:rsidRPr="00625864" w:rsidRDefault="00022771" w:rsidP="00CE5439">
      <w:pPr>
        <w:spacing w:line="360" w:lineRule="auto"/>
        <w:rPr>
          <w:rFonts w:ascii="Times New Roman" w:hAnsi="Times New Roman" w:cs="Times New Roman"/>
          <w:b/>
          <w:bCs/>
          <w:sz w:val="24"/>
          <w:szCs w:val="24"/>
        </w:rPr>
      </w:pPr>
      <w:r w:rsidRPr="00625864">
        <w:rPr>
          <w:rFonts w:ascii="Times New Roman" w:hAnsi="Times New Roman" w:cs="Times New Roman"/>
          <w:b/>
          <w:bCs/>
          <w:sz w:val="24"/>
          <w:szCs w:val="24"/>
        </w:rPr>
        <w:t>Yaş Grubu: 60-72 Ay</w:t>
      </w:r>
    </w:p>
    <w:p w14:paraId="7A06B766" w14:textId="77777777" w:rsidR="00022771" w:rsidRPr="00625864" w:rsidRDefault="00022771" w:rsidP="00CE5439">
      <w:pPr>
        <w:spacing w:line="360" w:lineRule="auto"/>
        <w:rPr>
          <w:rFonts w:ascii="Times New Roman" w:hAnsi="Times New Roman" w:cs="Times New Roman"/>
          <w:b/>
          <w:bCs/>
          <w:sz w:val="24"/>
          <w:szCs w:val="24"/>
        </w:rPr>
      </w:pPr>
      <w:r w:rsidRPr="00625864">
        <w:rPr>
          <w:rFonts w:ascii="Times New Roman" w:hAnsi="Times New Roman" w:cs="Times New Roman"/>
          <w:b/>
          <w:bCs/>
          <w:sz w:val="24"/>
          <w:szCs w:val="24"/>
        </w:rPr>
        <w:t>Okul Adı:</w:t>
      </w:r>
    </w:p>
    <w:p w14:paraId="6EB6CFA5" w14:textId="77777777" w:rsidR="00022771" w:rsidRPr="00625864" w:rsidRDefault="00022771" w:rsidP="00CE5439">
      <w:pPr>
        <w:spacing w:line="360" w:lineRule="auto"/>
        <w:rPr>
          <w:rFonts w:ascii="Times New Roman" w:hAnsi="Times New Roman" w:cs="Times New Roman"/>
          <w:b/>
          <w:bCs/>
          <w:sz w:val="24"/>
          <w:szCs w:val="24"/>
        </w:rPr>
      </w:pPr>
      <w:r w:rsidRPr="00625864">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1063E8" w:rsidRPr="00625864" w14:paraId="11959875" w14:textId="77777777" w:rsidTr="00836ECE">
        <w:trPr>
          <w:trHeight w:val="1134"/>
        </w:trPr>
        <w:tc>
          <w:tcPr>
            <w:tcW w:w="1736" w:type="dxa"/>
          </w:tcPr>
          <w:p w14:paraId="598DDC44" w14:textId="668F6412" w:rsidR="001063E8" w:rsidRPr="00625864" w:rsidRDefault="00D23719" w:rsidP="00CE5439">
            <w:pPr>
              <w:spacing w:line="360" w:lineRule="auto"/>
              <w:rPr>
                <w:rFonts w:ascii="Times New Roman" w:hAnsi="Times New Roman" w:cs="Times New Roman"/>
                <w:sz w:val="24"/>
                <w:szCs w:val="24"/>
              </w:rPr>
            </w:pPr>
            <w:r w:rsidRPr="00625864">
              <w:rPr>
                <w:rFonts w:ascii="Times New Roman" w:hAnsi="Times New Roman" w:cs="Times New Roman"/>
                <w:color w:val="000000"/>
                <w:sz w:val="24"/>
                <w:szCs w:val="24"/>
                <w:shd w:val="clear" w:color="auto" w:fill="F8F9FA"/>
              </w:rPr>
              <w:t>Alan Becerileri</w:t>
            </w:r>
          </w:p>
        </w:tc>
        <w:tc>
          <w:tcPr>
            <w:tcW w:w="7326" w:type="dxa"/>
          </w:tcPr>
          <w:p w14:paraId="2C3B2678" w14:textId="402E40F8" w:rsidR="00D23719" w:rsidRPr="00625864" w:rsidRDefault="00D23719" w:rsidP="00CE5439">
            <w:pPr>
              <w:pStyle w:val="NormalWeb"/>
              <w:spacing w:before="0" w:beforeAutospacing="0" w:line="360" w:lineRule="auto"/>
              <w:rPr>
                <w:color w:val="212529"/>
              </w:rPr>
            </w:pPr>
            <w:r w:rsidRPr="00625864">
              <w:rPr>
                <w:rStyle w:val="Gl"/>
                <w:rFonts w:eastAsiaTheme="majorEastAsia"/>
                <w:color w:val="212529"/>
              </w:rPr>
              <w:t>Türkçe</w:t>
            </w:r>
            <w:r w:rsidR="009E0597" w:rsidRPr="00625864">
              <w:rPr>
                <w:rStyle w:val="Gl"/>
                <w:rFonts w:eastAsiaTheme="majorEastAsia"/>
                <w:color w:val="212529"/>
              </w:rPr>
              <w:t xml:space="preserve"> </w:t>
            </w:r>
            <w:r w:rsidRPr="00625864">
              <w:rPr>
                <w:rStyle w:val="Gl"/>
                <w:rFonts w:eastAsiaTheme="majorEastAsia"/>
                <w:color w:val="212529"/>
              </w:rPr>
              <w:t>Alanı:</w:t>
            </w:r>
            <w:r w:rsidRPr="00625864">
              <w:rPr>
                <w:color w:val="212529"/>
              </w:rPr>
              <w:br/>
            </w:r>
            <w:r w:rsidR="00957DC6" w:rsidRPr="00625864">
              <w:t>TAB</w:t>
            </w:r>
            <w:r w:rsidR="005354A2">
              <w:t>D</w:t>
            </w:r>
            <w:r w:rsidR="00957DC6" w:rsidRPr="00625864">
              <w:t>. Dinleme</w:t>
            </w:r>
          </w:p>
          <w:p w14:paraId="743F9737" w14:textId="2FF9D6ED" w:rsidR="00D23719" w:rsidRPr="00625864" w:rsidRDefault="00D23719" w:rsidP="005354A2">
            <w:pPr>
              <w:pStyle w:val="NormalWeb"/>
              <w:spacing w:line="360" w:lineRule="auto"/>
            </w:pPr>
            <w:r w:rsidRPr="00625864">
              <w:rPr>
                <w:rStyle w:val="Gl"/>
                <w:rFonts w:eastAsiaTheme="majorEastAsia"/>
                <w:color w:val="212529"/>
              </w:rPr>
              <w:t>S</w:t>
            </w:r>
            <w:r w:rsidR="0056494B" w:rsidRPr="00625864">
              <w:rPr>
                <w:rStyle w:val="Gl"/>
                <w:rFonts w:eastAsiaTheme="majorEastAsia"/>
                <w:color w:val="212529"/>
              </w:rPr>
              <w:t>osyal</w:t>
            </w:r>
            <w:r w:rsidR="009E0597" w:rsidRPr="00625864">
              <w:rPr>
                <w:rStyle w:val="Gl"/>
                <w:rFonts w:eastAsiaTheme="majorEastAsia"/>
                <w:color w:val="212529"/>
              </w:rPr>
              <w:t xml:space="preserve"> </w:t>
            </w:r>
            <w:r w:rsidRPr="00625864">
              <w:rPr>
                <w:rStyle w:val="Gl"/>
                <w:rFonts w:eastAsiaTheme="majorEastAsia"/>
                <w:color w:val="212529"/>
              </w:rPr>
              <w:t>Alan:</w:t>
            </w:r>
            <w:r w:rsidRPr="00625864">
              <w:rPr>
                <w:color w:val="212529"/>
              </w:rPr>
              <w:br/>
            </w:r>
            <w:r w:rsidR="005354A2" w:rsidRPr="005354A2">
              <w:t>SBAB1. Zamanı Algılama ve Kronolojik Düşünme</w:t>
            </w:r>
          </w:p>
          <w:p w14:paraId="52235845" w14:textId="77777777" w:rsidR="00DB277F" w:rsidRPr="00625864" w:rsidRDefault="001F25EE" w:rsidP="00CE5439">
            <w:pPr>
              <w:pStyle w:val="NormalWeb"/>
              <w:spacing w:before="0" w:beforeAutospacing="0" w:line="360" w:lineRule="auto"/>
            </w:pPr>
            <w:r w:rsidRPr="00625864">
              <w:rPr>
                <w:b/>
                <w:bCs/>
                <w:color w:val="212529"/>
              </w:rPr>
              <w:t>Hareket ve Sağlık Alan:</w:t>
            </w:r>
            <w:r w:rsidR="00DB277F" w:rsidRPr="00625864">
              <w:rPr>
                <w:b/>
                <w:bCs/>
                <w:color w:val="212529"/>
              </w:rPr>
              <w:br/>
            </w:r>
            <w:r w:rsidR="00F85F84" w:rsidRPr="00625864">
              <w:t xml:space="preserve">HSAB1. </w:t>
            </w:r>
            <w:r w:rsidR="00B810E8" w:rsidRPr="00625864">
              <w:t xml:space="preserve">Aktif Yaşam İçin </w:t>
            </w:r>
            <w:proofErr w:type="spellStart"/>
            <w:r w:rsidR="00B810E8" w:rsidRPr="00625864">
              <w:t>Psikomotor</w:t>
            </w:r>
            <w:proofErr w:type="spellEnd"/>
            <w:r w:rsidR="00B810E8" w:rsidRPr="00625864">
              <w:t xml:space="preserve"> Beceri</w:t>
            </w:r>
            <w:r w:rsidR="00EF031F" w:rsidRPr="00625864">
              <w:t>ler</w:t>
            </w:r>
          </w:p>
          <w:p w14:paraId="32480FDE" w14:textId="62761706" w:rsidR="001063E8" w:rsidRPr="00625864" w:rsidRDefault="00D23719" w:rsidP="00CE5439">
            <w:pPr>
              <w:pStyle w:val="NormalWeb"/>
              <w:spacing w:before="0" w:beforeAutospacing="0" w:line="360" w:lineRule="auto"/>
              <w:rPr>
                <w:b/>
                <w:bCs/>
                <w:color w:val="212529"/>
              </w:rPr>
            </w:pPr>
            <w:r w:rsidRPr="00625864">
              <w:rPr>
                <w:rStyle w:val="Gl"/>
                <w:rFonts w:eastAsiaTheme="majorEastAsia"/>
                <w:color w:val="212529"/>
              </w:rPr>
              <w:t>Müzik</w:t>
            </w:r>
            <w:r w:rsidR="00F36669" w:rsidRPr="00625864">
              <w:rPr>
                <w:rStyle w:val="Gl"/>
                <w:rFonts w:eastAsiaTheme="majorEastAsia"/>
                <w:color w:val="212529"/>
              </w:rPr>
              <w:t xml:space="preserve"> </w:t>
            </w:r>
            <w:r w:rsidRPr="00625864">
              <w:rPr>
                <w:rStyle w:val="Gl"/>
                <w:rFonts w:eastAsiaTheme="majorEastAsia"/>
                <w:color w:val="212529"/>
              </w:rPr>
              <w:t>Alanı</w:t>
            </w:r>
            <w:r w:rsidRPr="00625864">
              <w:rPr>
                <w:color w:val="212529"/>
              </w:rPr>
              <w:br/>
            </w:r>
            <w:r w:rsidR="00144A27" w:rsidRPr="00625864">
              <w:t>MDB1.</w:t>
            </w:r>
            <w:r w:rsidR="00FE118C" w:rsidRPr="00625864">
              <w:t>Müziksel Dinleme</w:t>
            </w:r>
            <w:r w:rsidR="001C6B09" w:rsidRPr="00625864">
              <w:br/>
              <w:t xml:space="preserve">MSB2. </w:t>
            </w:r>
            <w:r w:rsidR="00FE118C" w:rsidRPr="00625864">
              <w:t xml:space="preserve">Müziksel </w:t>
            </w:r>
            <w:r w:rsidR="001C6B09" w:rsidRPr="00625864">
              <w:t>Söyleme</w:t>
            </w:r>
          </w:p>
        </w:tc>
      </w:tr>
      <w:tr w:rsidR="001063E8" w:rsidRPr="00625864" w14:paraId="0082DDE7" w14:textId="77777777" w:rsidTr="00836ECE">
        <w:trPr>
          <w:trHeight w:val="1134"/>
        </w:trPr>
        <w:tc>
          <w:tcPr>
            <w:tcW w:w="1736" w:type="dxa"/>
          </w:tcPr>
          <w:p w14:paraId="33068E0E" w14:textId="1A558E5A" w:rsidR="001063E8" w:rsidRPr="00625864" w:rsidRDefault="00D23719" w:rsidP="00CE5439">
            <w:pPr>
              <w:spacing w:line="360" w:lineRule="auto"/>
              <w:rPr>
                <w:rFonts w:ascii="Times New Roman" w:hAnsi="Times New Roman" w:cs="Times New Roman"/>
                <w:sz w:val="24"/>
                <w:szCs w:val="24"/>
              </w:rPr>
            </w:pPr>
            <w:r w:rsidRPr="00625864">
              <w:rPr>
                <w:rFonts w:ascii="Times New Roman" w:hAnsi="Times New Roman" w:cs="Times New Roman"/>
                <w:color w:val="000000"/>
                <w:sz w:val="24"/>
                <w:szCs w:val="24"/>
                <w:shd w:val="clear" w:color="auto" w:fill="F8F9FA"/>
              </w:rPr>
              <w:t>Kavramsal Beceriler</w:t>
            </w:r>
          </w:p>
        </w:tc>
        <w:tc>
          <w:tcPr>
            <w:tcW w:w="7326" w:type="dxa"/>
          </w:tcPr>
          <w:p w14:paraId="4F80E1FD" w14:textId="77777777" w:rsidR="001063E8" w:rsidRPr="00625864" w:rsidRDefault="003D748A" w:rsidP="00CE5439">
            <w:pPr>
              <w:spacing w:line="360" w:lineRule="auto"/>
              <w:rPr>
                <w:rFonts w:ascii="Times New Roman" w:hAnsi="Times New Roman" w:cs="Times New Roman"/>
                <w:sz w:val="24"/>
                <w:szCs w:val="24"/>
              </w:rPr>
            </w:pPr>
            <w:r w:rsidRPr="00625864">
              <w:rPr>
                <w:rStyle w:val="Gl"/>
                <w:rFonts w:ascii="Times New Roman" w:hAnsi="Times New Roman" w:cs="Times New Roman"/>
                <w:color w:val="212529"/>
                <w:sz w:val="24"/>
                <w:szCs w:val="24"/>
                <w:shd w:val="clear" w:color="auto" w:fill="FFFFFF"/>
              </w:rPr>
              <w:t>KB</w:t>
            </w:r>
            <w:r w:rsidR="00456717" w:rsidRPr="00625864">
              <w:rPr>
                <w:rStyle w:val="Gl"/>
                <w:rFonts w:ascii="Times New Roman" w:hAnsi="Times New Roman" w:cs="Times New Roman"/>
                <w:color w:val="212529"/>
                <w:sz w:val="24"/>
                <w:szCs w:val="24"/>
                <w:shd w:val="clear" w:color="auto" w:fill="FFFFFF"/>
              </w:rPr>
              <w:t>1</w:t>
            </w:r>
            <w:r w:rsidRPr="00625864">
              <w:rPr>
                <w:rStyle w:val="Gl"/>
                <w:rFonts w:ascii="Times New Roman" w:hAnsi="Times New Roman" w:cs="Times New Roman"/>
                <w:b w:val="0"/>
                <w:bCs w:val="0"/>
                <w:color w:val="212529"/>
                <w:sz w:val="24"/>
                <w:szCs w:val="24"/>
                <w:shd w:val="clear" w:color="auto" w:fill="FFFFFF"/>
              </w:rPr>
              <w:t xml:space="preserve">. </w:t>
            </w:r>
            <w:r w:rsidR="00456717" w:rsidRPr="00625864">
              <w:rPr>
                <w:rFonts w:ascii="Times New Roman" w:hAnsi="Times New Roman" w:cs="Times New Roman"/>
                <w:b/>
                <w:bCs/>
                <w:sz w:val="24"/>
                <w:szCs w:val="24"/>
              </w:rPr>
              <w:t>Temel Beceriler</w:t>
            </w:r>
            <w:r w:rsidR="00456717" w:rsidRPr="00625864">
              <w:rPr>
                <w:rFonts w:ascii="Times New Roman" w:hAnsi="Times New Roman" w:cs="Times New Roman"/>
                <w:sz w:val="24"/>
                <w:szCs w:val="24"/>
              </w:rPr>
              <w:t xml:space="preserve"> </w:t>
            </w:r>
            <w:r w:rsidRPr="00625864">
              <w:rPr>
                <w:rFonts w:ascii="Times New Roman" w:hAnsi="Times New Roman" w:cs="Times New Roman"/>
                <w:color w:val="212529"/>
                <w:sz w:val="24"/>
                <w:szCs w:val="24"/>
              </w:rPr>
              <w:br/>
            </w:r>
            <w:r w:rsidR="00456717" w:rsidRPr="00625864">
              <w:rPr>
                <w:rFonts w:ascii="Times New Roman" w:hAnsi="Times New Roman" w:cs="Times New Roman"/>
                <w:color w:val="212529"/>
                <w:sz w:val="24"/>
                <w:szCs w:val="24"/>
                <w:shd w:val="clear" w:color="auto" w:fill="FFFFFF"/>
              </w:rPr>
              <w:t>Ç</w:t>
            </w:r>
            <w:r w:rsidR="00456717" w:rsidRPr="00625864">
              <w:rPr>
                <w:rFonts w:ascii="Times New Roman" w:hAnsi="Times New Roman" w:cs="Times New Roman"/>
                <w:sz w:val="24"/>
                <w:szCs w:val="24"/>
              </w:rPr>
              <w:t>izmek</w:t>
            </w:r>
          </w:p>
          <w:p w14:paraId="1D8488DA" w14:textId="1D630AE5" w:rsidR="00DB7B78" w:rsidRPr="00625864" w:rsidRDefault="00DB7B78" w:rsidP="00CE5439">
            <w:pPr>
              <w:spacing w:line="360" w:lineRule="auto"/>
              <w:rPr>
                <w:rFonts w:ascii="Times New Roman" w:hAnsi="Times New Roman" w:cs="Times New Roman"/>
                <w:sz w:val="24"/>
                <w:szCs w:val="24"/>
              </w:rPr>
            </w:pPr>
            <w:r w:rsidRPr="00625864">
              <w:rPr>
                <w:rFonts w:ascii="Times New Roman" w:hAnsi="Times New Roman" w:cs="Times New Roman"/>
                <w:sz w:val="24"/>
                <w:szCs w:val="24"/>
              </w:rPr>
              <w:t>Seçmek</w:t>
            </w:r>
          </w:p>
        </w:tc>
      </w:tr>
      <w:tr w:rsidR="001063E8" w:rsidRPr="00625864" w14:paraId="521EA748" w14:textId="77777777" w:rsidTr="00836ECE">
        <w:trPr>
          <w:trHeight w:val="1134"/>
        </w:trPr>
        <w:tc>
          <w:tcPr>
            <w:tcW w:w="1736" w:type="dxa"/>
          </w:tcPr>
          <w:p w14:paraId="37879E11" w14:textId="6C4C96BC" w:rsidR="001063E8" w:rsidRPr="00625864" w:rsidRDefault="003D748A" w:rsidP="00CE5439">
            <w:pPr>
              <w:spacing w:line="360" w:lineRule="auto"/>
              <w:rPr>
                <w:rFonts w:ascii="Times New Roman" w:hAnsi="Times New Roman" w:cs="Times New Roman"/>
                <w:sz w:val="24"/>
                <w:szCs w:val="24"/>
              </w:rPr>
            </w:pPr>
            <w:r w:rsidRPr="00625864">
              <w:rPr>
                <w:rFonts w:ascii="Times New Roman" w:hAnsi="Times New Roman" w:cs="Times New Roman"/>
                <w:color w:val="000000"/>
                <w:sz w:val="24"/>
                <w:szCs w:val="24"/>
                <w:shd w:val="clear" w:color="auto" w:fill="F8F9FA"/>
              </w:rPr>
              <w:t>Eğilimler</w:t>
            </w:r>
          </w:p>
        </w:tc>
        <w:tc>
          <w:tcPr>
            <w:tcW w:w="7326" w:type="dxa"/>
          </w:tcPr>
          <w:p w14:paraId="54966185" w14:textId="52DC0177" w:rsidR="003D748A" w:rsidRPr="00625864" w:rsidRDefault="003D748A" w:rsidP="00CE5439">
            <w:pPr>
              <w:pStyle w:val="NormalWeb"/>
              <w:spacing w:before="0" w:beforeAutospacing="0" w:line="360" w:lineRule="auto"/>
              <w:rPr>
                <w:color w:val="212529"/>
              </w:rPr>
            </w:pPr>
            <w:r w:rsidRPr="00625864">
              <w:rPr>
                <w:rStyle w:val="Gl"/>
                <w:rFonts w:eastAsiaTheme="majorEastAsia"/>
                <w:color w:val="212529"/>
              </w:rPr>
              <w:t>E1. Benlik Eğilimleri</w:t>
            </w:r>
            <w:r w:rsidRPr="00625864">
              <w:rPr>
                <w:color w:val="212529"/>
              </w:rPr>
              <w:br/>
              <w:t>E1.1. Merak</w:t>
            </w:r>
            <w:r w:rsidR="004D0D62">
              <w:rPr>
                <w:color w:val="212529"/>
              </w:rPr>
              <w:br/>
            </w:r>
            <w:r w:rsidR="004D0D62" w:rsidRPr="004D0D62">
              <w:rPr>
                <w:color w:val="212529"/>
              </w:rPr>
              <w:t>E1.5. Kendine Güvenme (Öz Güven)</w:t>
            </w:r>
          </w:p>
          <w:p w14:paraId="68C7C006" w14:textId="726BEED6" w:rsidR="00CE5439" w:rsidRPr="00625864" w:rsidRDefault="003D748A" w:rsidP="00CE5439">
            <w:pPr>
              <w:pStyle w:val="NormalWeb"/>
              <w:spacing w:before="0" w:beforeAutospacing="0" w:line="360" w:lineRule="auto"/>
              <w:rPr>
                <w:color w:val="212529"/>
              </w:rPr>
            </w:pPr>
            <w:r w:rsidRPr="00625864">
              <w:rPr>
                <w:rStyle w:val="Gl"/>
                <w:rFonts w:eastAsiaTheme="majorEastAsia"/>
                <w:color w:val="212529"/>
              </w:rPr>
              <w:t>E3. Entelektüel Eğilimler</w:t>
            </w:r>
            <w:r w:rsidRPr="00625864">
              <w:rPr>
                <w:color w:val="212529"/>
              </w:rPr>
              <w:br/>
              <w:t>E3.1. Odaklanma</w:t>
            </w:r>
            <w:r w:rsidR="00CE5439">
              <w:rPr>
                <w:color w:val="212529"/>
              </w:rPr>
              <w:br/>
            </w:r>
          </w:p>
        </w:tc>
      </w:tr>
      <w:tr w:rsidR="00166978" w:rsidRPr="00625864" w14:paraId="451CCE06" w14:textId="77777777" w:rsidTr="00AB0B62">
        <w:trPr>
          <w:trHeight w:val="567"/>
        </w:trPr>
        <w:tc>
          <w:tcPr>
            <w:tcW w:w="9062" w:type="dxa"/>
            <w:gridSpan w:val="2"/>
          </w:tcPr>
          <w:p w14:paraId="29268082" w14:textId="6C964077" w:rsidR="00166978" w:rsidRPr="00625864" w:rsidRDefault="00166978" w:rsidP="00CE5439">
            <w:pPr>
              <w:spacing w:line="360" w:lineRule="auto"/>
              <w:rPr>
                <w:rFonts w:ascii="Times New Roman" w:hAnsi="Times New Roman" w:cs="Times New Roman"/>
                <w:sz w:val="24"/>
                <w:szCs w:val="24"/>
              </w:rPr>
            </w:pPr>
            <w:r w:rsidRPr="00625864">
              <w:rPr>
                <w:rFonts w:ascii="Times New Roman" w:hAnsi="Times New Roman" w:cs="Times New Roman"/>
                <w:b/>
                <w:bCs/>
                <w:color w:val="000000"/>
                <w:sz w:val="24"/>
                <w:szCs w:val="24"/>
                <w:shd w:val="clear" w:color="auto" w:fill="FFF3CD"/>
              </w:rPr>
              <w:t>Programlar Arası Bileşenler</w:t>
            </w:r>
          </w:p>
        </w:tc>
      </w:tr>
      <w:tr w:rsidR="001063E8" w:rsidRPr="00625864" w14:paraId="693039F2" w14:textId="77777777" w:rsidTr="00836ECE">
        <w:trPr>
          <w:trHeight w:val="1134"/>
        </w:trPr>
        <w:tc>
          <w:tcPr>
            <w:tcW w:w="1736" w:type="dxa"/>
          </w:tcPr>
          <w:p w14:paraId="7D188B00" w14:textId="2D1D6C76" w:rsidR="001063E8" w:rsidRPr="00625864" w:rsidRDefault="00166978" w:rsidP="00CE5439">
            <w:pPr>
              <w:spacing w:line="360" w:lineRule="auto"/>
              <w:rPr>
                <w:rFonts w:ascii="Times New Roman" w:hAnsi="Times New Roman" w:cs="Times New Roman"/>
                <w:sz w:val="24"/>
                <w:szCs w:val="24"/>
              </w:rPr>
            </w:pPr>
            <w:r w:rsidRPr="00625864">
              <w:rPr>
                <w:rFonts w:ascii="Times New Roman" w:hAnsi="Times New Roman" w:cs="Times New Roman"/>
                <w:color w:val="000000"/>
                <w:sz w:val="24"/>
                <w:szCs w:val="24"/>
                <w:shd w:val="clear" w:color="auto" w:fill="F8F9FA"/>
              </w:rPr>
              <w:lastRenderedPageBreak/>
              <w:t>Sosyal-Duygusal Öğrenme Becerileri</w:t>
            </w:r>
          </w:p>
        </w:tc>
        <w:tc>
          <w:tcPr>
            <w:tcW w:w="7326" w:type="dxa"/>
          </w:tcPr>
          <w:p w14:paraId="6330BA9C" w14:textId="37A441E5" w:rsidR="0096496C" w:rsidRPr="00CA2D80" w:rsidRDefault="00FD6DCB" w:rsidP="00CA2D80">
            <w:pPr>
              <w:spacing w:line="360" w:lineRule="auto"/>
              <w:rPr>
                <w:rFonts w:ascii="Times New Roman" w:hAnsi="Times New Roman" w:cs="Times New Roman"/>
                <w:b/>
                <w:bCs/>
                <w:color w:val="212529"/>
                <w:sz w:val="24"/>
                <w:szCs w:val="24"/>
                <w:shd w:val="clear" w:color="auto" w:fill="FFFFFF"/>
              </w:rPr>
            </w:pPr>
            <w:r w:rsidRPr="00625864">
              <w:rPr>
                <w:rStyle w:val="Gl"/>
                <w:rFonts w:ascii="Times New Roman" w:hAnsi="Times New Roman" w:cs="Times New Roman"/>
                <w:color w:val="212529"/>
                <w:sz w:val="24"/>
                <w:szCs w:val="24"/>
                <w:shd w:val="clear" w:color="auto" w:fill="FFFFFF"/>
              </w:rPr>
              <w:t>SDB2.1. İletişim Becerisi</w:t>
            </w:r>
            <w:r w:rsidR="00CA2D80">
              <w:rPr>
                <w:rStyle w:val="Gl"/>
                <w:rFonts w:ascii="Times New Roman" w:hAnsi="Times New Roman" w:cs="Times New Roman"/>
                <w:color w:val="212529"/>
                <w:sz w:val="24"/>
                <w:szCs w:val="24"/>
                <w:shd w:val="clear" w:color="auto" w:fill="FFFFFF"/>
              </w:rPr>
              <w:br/>
            </w:r>
            <w:r w:rsidR="00CA2D80" w:rsidRPr="00CA2D80">
              <w:rPr>
                <w:rStyle w:val="Gl"/>
                <w:rFonts w:ascii="Times New Roman" w:hAnsi="Times New Roman" w:cs="Times New Roman"/>
                <w:color w:val="212529"/>
                <w:sz w:val="24"/>
                <w:szCs w:val="24"/>
                <w:shd w:val="clear" w:color="auto" w:fill="FFFFFF"/>
              </w:rPr>
              <w:t>SDB2.1.SB1.</w:t>
            </w:r>
            <w:r w:rsidR="00CA2D80">
              <w:rPr>
                <w:rStyle w:val="Gl"/>
                <w:rFonts w:ascii="Times New Roman" w:hAnsi="Times New Roman" w:cs="Times New Roman"/>
                <w:color w:val="212529"/>
                <w:sz w:val="24"/>
                <w:szCs w:val="24"/>
                <w:shd w:val="clear" w:color="auto" w:fill="FFFFFF"/>
              </w:rPr>
              <w:t xml:space="preserve"> </w:t>
            </w:r>
            <w:r w:rsidR="00CA2D80" w:rsidRPr="00CA2D80">
              <w:rPr>
                <w:rStyle w:val="Gl"/>
                <w:rFonts w:ascii="Times New Roman" w:hAnsi="Times New Roman" w:cs="Times New Roman"/>
                <w:color w:val="212529"/>
                <w:sz w:val="24"/>
                <w:szCs w:val="24"/>
                <w:shd w:val="clear" w:color="auto" w:fill="FFFFFF"/>
              </w:rPr>
              <w:t>Başkalarını etkin şekilde</w:t>
            </w:r>
            <w:r w:rsidR="00CA2D80">
              <w:rPr>
                <w:rStyle w:val="Gl"/>
                <w:rFonts w:ascii="Times New Roman" w:hAnsi="Times New Roman" w:cs="Times New Roman"/>
                <w:color w:val="212529"/>
                <w:sz w:val="24"/>
                <w:szCs w:val="24"/>
                <w:shd w:val="clear" w:color="auto" w:fill="FFFFFF"/>
              </w:rPr>
              <w:t xml:space="preserve"> </w:t>
            </w:r>
            <w:r w:rsidR="00CA2D80" w:rsidRPr="00CA2D80">
              <w:rPr>
                <w:rStyle w:val="Gl"/>
                <w:rFonts w:ascii="Times New Roman" w:hAnsi="Times New Roman" w:cs="Times New Roman"/>
                <w:color w:val="212529"/>
                <w:sz w:val="24"/>
                <w:szCs w:val="24"/>
                <w:shd w:val="clear" w:color="auto" w:fill="FFFFFF"/>
              </w:rPr>
              <w:t>dinlemek</w:t>
            </w:r>
            <w:r w:rsidR="00CA0C40" w:rsidRPr="00625864">
              <w:rPr>
                <w:rStyle w:val="Gl"/>
                <w:rFonts w:ascii="Times New Roman" w:hAnsi="Times New Roman" w:cs="Times New Roman"/>
                <w:color w:val="212529"/>
                <w:sz w:val="24"/>
                <w:szCs w:val="24"/>
                <w:shd w:val="clear" w:color="auto" w:fill="FFFFFF"/>
              </w:rPr>
              <w:br/>
            </w:r>
            <w:r w:rsidR="00CA0C40" w:rsidRPr="00625864">
              <w:rPr>
                <w:rFonts w:ascii="Times New Roman" w:hAnsi="Times New Roman" w:cs="Times New Roman"/>
                <w:sz w:val="24"/>
                <w:szCs w:val="24"/>
              </w:rPr>
              <w:t>SDB2.1.SB1.G1. Dinlerken göz teması kurar</w:t>
            </w:r>
            <w:r w:rsidR="00824EEE" w:rsidRPr="00625864">
              <w:rPr>
                <w:rFonts w:ascii="Times New Roman" w:hAnsi="Times New Roman" w:cs="Times New Roman"/>
                <w:sz w:val="24"/>
                <w:szCs w:val="24"/>
              </w:rPr>
              <w:br/>
              <w:t>SDB2.1.SB1.G2. Muhatabının sözünü kesmeden dinler</w:t>
            </w:r>
            <w:r w:rsidR="00CB68D2" w:rsidRPr="00625864">
              <w:rPr>
                <w:rFonts w:ascii="Times New Roman" w:hAnsi="Times New Roman" w:cs="Times New Roman"/>
                <w:sz w:val="24"/>
                <w:szCs w:val="24"/>
              </w:rPr>
              <w:t>.</w:t>
            </w:r>
            <w:r w:rsidR="00CA2D80">
              <w:rPr>
                <w:rFonts w:ascii="Times New Roman" w:hAnsi="Times New Roman" w:cs="Times New Roman"/>
                <w:sz w:val="24"/>
                <w:szCs w:val="24"/>
              </w:rPr>
              <w:br/>
            </w:r>
            <w:r w:rsidR="00CA2D80" w:rsidRPr="00CA2D80">
              <w:rPr>
                <w:rFonts w:ascii="Times New Roman" w:hAnsi="Times New Roman" w:cs="Times New Roman"/>
                <w:b/>
                <w:bCs/>
                <w:sz w:val="24"/>
                <w:szCs w:val="24"/>
              </w:rPr>
              <w:t>SDB2.1.SB3. Sözlü ya da sözsüz olarak etkileşim sağlamak</w:t>
            </w:r>
            <w:r w:rsidR="00921940">
              <w:rPr>
                <w:rFonts w:ascii="Times New Roman" w:hAnsi="Times New Roman" w:cs="Times New Roman"/>
                <w:b/>
                <w:bCs/>
                <w:sz w:val="24"/>
                <w:szCs w:val="24"/>
              </w:rPr>
              <w:br/>
            </w:r>
            <w:r w:rsidR="00921940" w:rsidRPr="00921940">
              <w:rPr>
                <w:rFonts w:ascii="Times New Roman" w:hAnsi="Times New Roman" w:cs="Times New Roman"/>
                <w:color w:val="212529"/>
                <w:sz w:val="24"/>
                <w:szCs w:val="24"/>
                <w:shd w:val="clear" w:color="auto" w:fill="FFFFFF"/>
              </w:rPr>
              <w:t>SDB2.1.SB3.G1. Sözlü/sözsüz etkileşimi fark eder.</w:t>
            </w:r>
          </w:p>
          <w:p w14:paraId="469B4520" w14:textId="77777777" w:rsidR="00BD2C76" w:rsidRPr="00BD2C76" w:rsidRDefault="002E34DC" w:rsidP="00BD2C76">
            <w:pPr>
              <w:spacing w:line="360" w:lineRule="auto"/>
              <w:rPr>
                <w:rFonts w:ascii="Times New Roman" w:hAnsi="Times New Roman" w:cs="Times New Roman"/>
                <w:sz w:val="24"/>
                <w:szCs w:val="24"/>
              </w:rPr>
            </w:pPr>
            <w:r w:rsidRPr="00625864">
              <w:rPr>
                <w:rFonts w:ascii="Times New Roman" w:hAnsi="Times New Roman" w:cs="Times New Roman"/>
                <w:sz w:val="24"/>
                <w:szCs w:val="24"/>
              </w:rPr>
              <w:t>SDB2.1.SB3.G2. Selam alacağı/vereceği kişiye yönelir.</w:t>
            </w:r>
            <w:r>
              <w:rPr>
                <w:rFonts w:ascii="Times New Roman" w:hAnsi="Times New Roman" w:cs="Times New Roman"/>
                <w:sz w:val="24"/>
                <w:szCs w:val="24"/>
              </w:rPr>
              <w:br/>
            </w:r>
            <w:r w:rsidR="007C6547" w:rsidRPr="00625864">
              <w:rPr>
                <w:rFonts w:ascii="Times New Roman" w:hAnsi="Times New Roman" w:cs="Times New Roman"/>
                <w:sz w:val="24"/>
                <w:szCs w:val="24"/>
              </w:rPr>
              <w:t xml:space="preserve">SDB2.1.SB3.G3. Göz teması kurar. </w:t>
            </w:r>
            <w:r w:rsidR="00BD2C76">
              <w:rPr>
                <w:rFonts w:ascii="Times New Roman" w:hAnsi="Times New Roman" w:cs="Times New Roman"/>
                <w:sz w:val="24"/>
                <w:szCs w:val="24"/>
              </w:rPr>
              <w:br/>
            </w:r>
            <w:r w:rsidR="00BD2C76" w:rsidRPr="00BD2C76">
              <w:rPr>
                <w:rFonts w:ascii="Times New Roman" w:hAnsi="Times New Roman" w:cs="Times New Roman"/>
                <w:sz w:val="24"/>
                <w:szCs w:val="24"/>
              </w:rPr>
              <w:t xml:space="preserve">SDB2.1.SB3.G4. </w:t>
            </w:r>
            <w:proofErr w:type="spellStart"/>
            <w:r w:rsidR="00BD2C76" w:rsidRPr="00BD2C76">
              <w:rPr>
                <w:rFonts w:ascii="Times New Roman" w:hAnsi="Times New Roman" w:cs="Times New Roman"/>
                <w:sz w:val="24"/>
                <w:szCs w:val="24"/>
              </w:rPr>
              <w:t>Güleryüzün</w:t>
            </w:r>
            <w:proofErr w:type="spellEnd"/>
            <w:r w:rsidR="00BD2C76" w:rsidRPr="00BD2C76">
              <w:rPr>
                <w:rFonts w:ascii="Times New Roman" w:hAnsi="Times New Roman" w:cs="Times New Roman"/>
                <w:sz w:val="24"/>
                <w:szCs w:val="24"/>
              </w:rPr>
              <w:t xml:space="preserve"> iletişime katkılarını fark eder.</w:t>
            </w:r>
          </w:p>
          <w:p w14:paraId="31998280" w14:textId="27B0FDF4" w:rsidR="001063E8" w:rsidRPr="00625864" w:rsidRDefault="007C6547" w:rsidP="00CE5439">
            <w:pPr>
              <w:spacing w:line="360" w:lineRule="auto"/>
              <w:rPr>
                <w:rFonts w:ascii="Times New Roman" w:hAnsi="Times New Roman" w:cs="Times New Roman"/>
                <w:sz w:val="24"/>
                <w:szCs w:val="24"/>
              </w:rPr>
            </w:pPr>
            <w:r w:rsidRPr="00625864">
              <w:rPr>
                <w:rFonts w:ascii="Times New Roman" w:hAnsi="Times New Roman" w:cs="Times New Roman"/>
                <w:sz w:val="24"/>
                <w:szCs w:val="24"/>
              </w:rPr>
              <w:t>SDB2.1.SB3.G5. Nazik bir ses tonu ile selam verir/ alır.</w:t>
            </w:r>
            <w:r w:rsidR="002C2EE9">
              <w:rPr>
                <w:rFonts w:ascii="Times New Roman" w:hAnsi="Times New Roman" w:cs="Times New Roman"/>
                <w:sz w:val="24"/>
                <w:szCs w:val="24"/>
              </w:rPr>
              <w:br/>
            </w:r>
            <w:r w:rsidR="003F0EE5" w:rsidRPr="00D01AAA">
              <w:rPr>
                <w:rFonts w:ascii="Times New Roman" w:hAnsi="Times New Roman" w:cs="Times New Roman"/>
                <w:b/>
                <w:bCs/>
                <w:kern w:val="0"/>
                <w:sz w:val="24"/>
                <w:szCs w:val="24"/>
              </w:rPr>
              <w:t>SDB3.1. Uyum Becerisi</w:t>
            </w:r>
            <w:r w:rsidR="003F0EE5">
              <w:rPr>
                <w:rFonts w:ascii="Times New Roman" w:hAnsi="Times New Roman" w:cs="Times New Roman"/>
                <w:b/>
                <w:bCs/>
                <w:kern w:val="0"/>
                <w:sz w:val="24"/>
                <w:szCs w:val="24"/>
              </w:rPr>
              <w:br/>
            </w:r>
            <w:r w:rsidR="003F0EE5" w:rsidRPr="00D01AAA">
              <w:rPr>
                <w:rFonts w:ascii="Times New Roman" w:hAnsi="Times New Roman" w:cs="Times New Roman"/>
                <w:b/>
                <w:bCs/>
                <w:kern w:val="0"/>
                <w:sz w:val="24"/>
                <w:szCs w:val="24"/>
              </w:rPr>
              <w:t>SDB3.1.SB1. Yeni, değişen ve belirsiz durumları anlamak</w:t>
            </w:r>
            <w:r w:rsidR="003F0EE5">
              <w:rPr>
                <w:rFonts w:ascii="Times New Roman" w:hAnsi="Times New Roman" w:cs="Times New Roman"/>
                <w:b/>
                <w:bCs/>
                <w:kern w:val="0"/>
                <w:sz w:val="24"/>
                <w:szCs w:val="24"/>
              </w:rPr>
              <w:br/>
            </w:r>
            <w:r w:rsidR="003E7E4E" w:rsidRPr="003E7E4E">
              <w:rPr>
                <w:rFonts w:ascii="Times New Roman" w:hAnsi="Times New Roman" w:cs="Times New Roman"/>
                <w:sz w:val="24"/>
                <w:szCs w:val="24"/>
              </w:rPr>
              <w:t>SDB3.1.SB1.G1. Yeni, belirsiz veya değişen durumlarla karşılaşmanın doğal olduğunu fark eder.</w:t>
            </w:r>
          </w:p>
        </w:tc>
      </w:tr>
      <w:tr w:rsidR="001063E8" w:rsidRPr="00625864" w14:paraId="684468AA" w14:textId="77777777" w:rsidTr="00836ECE">
        <w:trPr>
          <w:trHeight w:val="680"/>
        </w:trPr>
        <w:tc>
          <w:tcPr>
            <w:tcW w:w="1736" w:type="dxa"/>
          </w:tcPr>
          <w:p w14:paraId="7A2BE3C2" w14:textId="08B18064" w:rsidR="00853069" w:rsidRPr="00625864" w:rsidRDefault="00166978" w:rsidP="00CE5439">
            <w:pPr>
              <w:spacing w:line="360" w:lineRule="auto"/>
              <w:rPr>
                <w:rFonts w:ascii="Times New Roman" w:hAnsi="Times New Roman" w:cs="Times New Roman"/>
                <w:color w:val="000000"/>
                <w:sz w:val="24"/>
                <w:szCs w:val="24"/>
                <w:shd w:val="clear" w:color="auto" w:fill="F8F9FA"/>
              </w:rPr>
            </w:pPr>
            <w:r w:rsidRPr="00625864">
              <w:rPr>
                <w:rFonts w:ascii="Times New Roman" w:hAnsi="Times New Roman" w:cs="Times New Roman"/>
                <w:color w:val="000000"/>
                <w:sz w:val="24"/>
                <w:szCs w:val="24"/>
                <w:shd w:val="clear" w:color="auto" w:fill="F8F9FA"/>
              </w:rPr>
              <w:t>Değerler</w:t>
            </w:r>
          </w:p>
        </w:tc>
        <w:tc>
          <w:tcPr>
            <w:tcW w:w="7326" w:type="dxa"/>
          </w:tcPr>
          <w:p w14:paraId="08033EAF" w14:textId="5AB2D0DB" w:rsidR="0076369E" w:rsidRPr="00625864" w:rsidRDefault="009E232E" w:rsidP="00CE5439">
            <w:pPr>
              <w:autoSpaceDE w:val="0"/>
              <w:autoSpaceDN w:val="0"/>
              <w:adjustRightInd w:val="0"/>
              <w:spacing w:line="360" w:lineRule="auto"/>
              <w:rPr>
                <w:rFonts w:ascii="Times New Roman" w:hAnsi="Times New Roman" w:cs="Times New Roman"/>
                <w:kern w:val="0"/>
                <w:sz w:val="24"/>
                <w:szCs w:val="24"/>
              </w:rPr>
            </w:pPr>
            <w:r w:rsidRPr="00625864">
              <w:rPr>
                <w:rFonts w:ascii="Times New Roman" w:hAnsi="Times New Roman" w:cs="Times New Roman"/>
                <w:b/>
                <w:bCs/>
                <w:kern w:val="0"/>
                <w:sz w:val="24"/>
                <w:szCs w:val="24"/>
              </w:rPr>
              <w:t>D4</w:t>
            </w:r>
            <w:r w:rsidR="0076369E" w:rsidRPr="00625864">
              <w:rPr>
                <w:rFonts w:ascii="Times New Roman" w:hAnsi="Times New Roman" w:cs="Times New Roman"/>
                <w:b/>
                <w:bCs/>
                <w:kern w:val="0"/>
                <w:sz w:val="24"/>
                <w:szCs w:val="24"/>
              </w:rPr>
              <w:t>.</w:t>
            </w:r>
            <w:r w:rsidRPr="00625864">
              <w:rPr>
                <w:rFonts w:ascii="Times New Roman" w:hAnsi="Times New Roman" w:cs="Times New Roman"/>
                <w:b/>
                <w:bCs/>
                <w:kern w:val="0"/>
                <w:sz w:val="24"/>
                <w:szCs w:val="24"/>
              </w:rPr>
              <w:t xml:space="preserve"> D</w:t>
            </w:r>
            <w:r w:rsidR="00A247F0" w:rsidRPr="00625864">
              <w:rPr>
                <w:rFonts w:ascii="Times New Roman" w:hAnsi="Times New Roman" w:cs="Times New Roman"/>
                <w:b/>
                <w:bCs/>
                <w:kern w:val="0"/>
                <w:sz w:val="24"/>
                <w:szCs w:val="24"/>
              </w:rPr>
              <w:t>ostluk</w:t>
            </w:r>
            <w:r w:rsidR="00A247F0" w:rsidRPr="00625864">
              <w:rPr>
                <w:rFonts w:ascii="Times New Roman" w:hAnsi="Times New Roman" w:cs="Times New Roman"/>
                <w:b/>
                <w:bCs/>
                <w:kern w:val="0"/>
                <w:sz w:val="24"/>
                <w:szCs w:val="24"/>
              </w:rPr>
              <w:br/>
              <w:t>D4.4. Arkadaşlarını ve onlarla vakit geçirmeyi önemsemek</w:t>
            </w:r>
            <w:r w:rsidR="00A247F0" w:rsidRPr="00625864">
              <w:rPr>
                <w:rFonts w:ascii="Times New Roman" w:hAnsi="Times New Roman" w:cs="Times New Roman"/>
                <w:b/>
                <w:bCs/>
                <w:kern w:val="0"/>
                <w:sz w:val="24"/>
                <w:szCs w:val="24"/>
              </w:rPr>
              <w:br/>
            </w:r>
            <w:r w:rsidR="0076369E" w:rsidRPr="00625864">
              <w:rPr>
                <w:rFonts w:ascii="Times New Roman" w:hAnsi="Times New Roman" w:cs="Times New Roman"/>
                <w:kern w:val="0"/>
                <w:sz w:val="24"/>
                <w:szCs w:val="24"/>
              </w:rPr>
              <w:t>D4.4.1. Arkadaşlarıyla vakit geçirmekten keyif alır.</w:t>
            </w:r>
          </w:p>
          <w:p w14:paraId="713E8F85" w14:textId="77777777" w:rsidR="001063E8" w:rsidRPr="00625864" w:rsidRDefault="0076369E" w:rsidP="00CE5439">
            <w:pPr>
              <w:autoSpaceDE w:val="0"/>
              <w:autoSpaceDN w:val="0"/>
              <w:adjustRightInd w:val="0"/>
              <w:spacing w:line="360" w:lineRule="auto"/>
              <w:rPr>
                <w:rFonts w:ascii="Times New Roman" w:hAnsi="Times New Roman" w:cs="Times New Roman"/>
                <w:kern w:val="0"/>
                <w:sz w:val="24"/>
                <w:szCs w:val="24"/>
              </w:rPr>
            </w:pPr>
            <w:r w:rsidRPr="00625864">
              <w:rPr>
                <w:rFonts w:ascii="Times New Roman" w:hAnsi="Times New Roman" w:cs="Times New Roman"/>
                <w:kern w:val="0"/>
                <w:sz w:val="24"/>
                <w:szCs w:val="24"/>
              </w:rPr>
              <w:t>D4.4.2. Arkadaşlarıyla oynamaya istekli olur.</w:t>
            </w:r>
          </w:p>
          <w:p w14:paraId="00CD8A6F" w14:textId="7072C678" w:rsidR="007F6C48" w:rsidRPr="00625864" w:rsidRDefault="007F6C48" w:rsidP="00CE5439">
            <w:pPr>
              <w:autoSpaceDE w:val="0"/>
              <w:autoSpaceDN w:val="0"/>
              <w:adjustRightInd w:val="0"/>
              <w:spacing w:line="360" w:lineRule="auto"/>
              <w:rPr>
                <w:rFonts w:ascii="Times New Roman" w:hAnsi="Times New Roman" w:cs="Times New Roman"/>
                <w:b/>
                <w:bCs/>
                <w:kern w:val="0"/>
                <w:sz w:val="24"/>
                <w:szCs w:val="24"/>
              </w:rPr>
            </w:pPr>
            <w:r w:rsidRPr="00625864">
              <w:rPr>
                <w:rStyle w:val="Gl"/>
                <w:rFonts w:ascii="Times New Roman" w:eastAsiaTheme="majorEastAsia" w:hAnsi="Times New Roman" w:cs="Times New Roman"/>
                <w:color w:val="212529"/>
                <w:sz w:val="24"/>
                <w:szCs w:val="24"/>
              </w:rPr>
              <w:t>D18 Temizlik</w:t>
            </w:r>
            <w:r w:rsidRPr="00625864">
              <w:rPr>
                <w:rFonts w:ascii="Times New Roman" w:hAnsi="Times New Roman" w:cs="Times New Roman"/>
                <w:color w:val="212529"/>
                <w:sz w:val="24"/>
                <w:szCs w:val="24"/>
              </w:rPr>
              <w:br/>
            </w:r>
            <w:r w:rsidRPr="00625864">
              <w:rPr>
                <w:rFonts w:ascii="Times New Roman" w:hAnsi="Times New Roman" w:cs="Times New Roman"/>
                <w:b/>
                <w:bCs/>
                <w:color w:val="212529"/>
                <w:sz w:val="24"/>
                <w:szCs w:val="24"/>
              </w:rPr>
              <w:t>D18.2. Yaşadığı ortamın temizliğine dikkat etmek</w:t>
            </w:r>
            <w:r w:rsidRPr="00625864">
              <w:rPr>
                <w:rFonts w:ascii="Times New Roman" w:hAnsi="Times New Roman" w:cs="Times New Roman"/>
                <w:color w:val="212529"/>
                <w:sz w:val="24"/>
                <w:szCs w:val="24"/>
              </w:rPr>
              <w:br/>
              <w:t xml:space="preserve">D18.2.3. Ev, sınıf, okul bahçesi gibi ortak </w:t>
            </w:r>
            <w:r w:rsidR="005354A2" w:rsidRPr="00625864">
              <w:rPr>
                <w:rFonts w:ascii="Times New Roman" w:hAnsi="Times New Roman" w:cs="Times New Roman"/>
                <w:color w:val="212529"/>
                <w:sz w:val="24"/>
                <w:szCs w:val="24"/>
              </w:rPr>
              <w:t>alanların temizliğinde</w:t>
            </w:r>
            <w:r w:rsidRPr="00625864">
              <w:rPr>
                <w:rFonts w:ascii="Times New Roman" w:hAnsi="Times New Roman" w:cs="Times New Roman"/>
                <w:color w:val="212529"/>
                <w:sz w:val="24"/>
                <w:szCs w:val="24"/>
              </w:rPr>
              <w:t xml:space="preserve"> görev alır.</w:t>
            </w:r>
          </w:p>
        </w:tc>
      </w:tr>
      <w:tr w:rsidR="001063E8" w:rsidRPr="00625864" w14:paraId="1E933DDC" w14:textId="77777777" w:rsidTr="00836ECE">
        <w:trPr>
          <w:trHeight w:val="1134"/>
        </w:trPr>
        <w:tc>
          <w:tcPr>
            <w:tcW w:w="1736" w:type="dxa"/>
          </w:tcPr>
          <w:p w14:paraId="23701F46" w14:textId="0D2F1318" w:rsidR="001063E8" w:rsidRPr="00625864" w:rsidRDefault="00853069" w:rsidP="00CE5439">
            <w:pPr>
              <w:spacing w:line="360" w:lineRule="auto"/>
              <w:rPr>
                <w:rFonts w:ascii="Times New Roman" w:hAnsi="Times New Roman" w:cs="Times New Roman"/>
                <w:sz w:val="24"/>
                <w:szCs w:val="24"/>
              </w:rPr>
            </w:pPr>
            <w:r w:rsidRPr="00625864">
              <w:rPr>
                <w:rFonts w:ascii="Times New Roman" w:hAnsi="Times New Roman" w:cs="Times New Roman"/>
                <w:color w:val="000000"/>
                <w:sz w:val="24"/>
                <w:szCs w:val="24"/>
                <w:shd w:val="clear" w:color="auto" w:fill="F8F9FA"/>
              </w:rPr>
              <w:t>Okuryazarlık Becerileri</w:t>
            </w:r>
          </w:p>
        </w:tc>
        <w:tc>
          <w:tcPr>
            <w:tcW w:w="7326" w:type="dxa"/>
          </w:tcPr>
          <w:p w14:paraId="1F6C7362" w14:textId="11CB49E3" w:rsidR="00F37D3A" w:rsidRPr="00625864" w:rsidRDefault="006661F5" w:rsidP="00CE5439">
            <w:pPr>
              <w:spacing w:line="360" w:lineRule="auto"/>
              <w:rPr>
                <w:rFonts w:ascii="Times New Roman" w:hAnsi="Times New Roman" w:cs="Times New Roman"/>
                <w:color w:val="212529"/>
                <w:sz w:val="24"/>
                <w:szCs w:val="24"/>
                <w:shd w:val="clear" w:color="auto" w:fill="FFFFFF"/>
              </w:rPr>
            </w:pPr>
            <w:r w:rsidRPr="00625864">
              <w:rPr>
                <w:rStyle w:val="Gl"/>
                <w:rFonts w:ascii="Times New Roman" w:hAnsi="Times New Roman" w:cs="Times New Roman"/>
                <w:color w:val="212529"/>
                <w:sz w:val="24"/>
                <w:szCs w:val="24"/>
                <w:shd w:val="clear" w:color="auto" w:fill="FFFFFF"/>
              </w:rPr>
              <w:t>OB</w:t>
            </w:r>
            <w:r w:rsidR="00E846AC" w:rsidRPr="00625864">
              <w:rPr>
                <w:rStyle w:val="Gl"/>
                <w:rFonts w:ascii="Times New Roman" w:hAnsi="Times New Roman" w:cs="Times New Roman"/>
                <w:color w:val="212529"/>
                <w:sz w:val="24"/>
                <w:szCs w:val="24"/>
                <w:shd w:val="clear" w:color="auto" w:fill="FFFFFF"/>
              </w:rPr>
              <w:t>1</w:t>
            </w:r>
            <w:r w:rsidRPr="00625864">
              <w:rPr>
                <w:rStyle w:val="Gl"/>
                <w:rFonts w:ascii="Times New Roman" w:hAnsi="Times New Roman" w:cs="Times New Roman"/>
                <w:color w:val="212529"/>
                <w:sz w:val="24"/>
                <w:szCs w:val="24"/>
                <w:shd w:val="clear" w:color="auto" w:fill="FFFFFF"/>
              </w:rPr>
              <w:t>.</w:t>
            </w:r>
            <w:r w:rsidR="00E846AC" w:rsidRPr="00625864">
              <w:rPr>
                <w:rStyle w:val="Gl"/>
                <w:rFonts w:ascii="Times New Roman" w:hAnsi="Times New Roman" w:cs="Times New Roman"/>
                <w:color w:val="212529"/>
                <w:sz w:val="24"/>
                <w:szCs w:val="24"/>
                <w:shd w:val="clear" w:color="auto" w:fill="FFFFFF"/>
              </w:rPr>
              <w:t xml:space="preserve">Bilgi </w:t>
            </w:r>
            <w:r w:rsidRPr="00625864">
              <w:rPr>
                <w:rStyle w:val="Gl"/>
                <w:rFonts w:ascii="Times New Roman" w:hAnsi="Times New Roman" w:cs="Times New Roman"/>
                <w:color w:val="212529"/>
                <w:sz w:val="24"/>
                <w:szCs w:val="24"/>
                <w:shd w:val="clear" w:color="auto" w:fill="FFFFFF"/>
              </w:rPr>
              <w:t>Okuryazarlı</w:t>
            </w:r>
            <w:r w:rsidR="00EB18A0" w:rsidRPr="00625864">
              <w:rPr>
                <w:rStyle w:val="Gl"/>
                <w:rFonts w:ascii="Times New Roman" w:hAnsi="Times New Roman" w:cs="Times New Roman"/>
                <w:color w:val="212529"/>
                <w:sz w:val="24"/>
                <w:szCs w:val="24"/>
                <w:shd w:val="clear" w:color="auto" w:fill="FFFFFF"/>
              </w:rPr>
              <w:t>ğı</w:t>
            </w:r>
            <w:r w:rsidR="000F4198" w:rsidRPr="00625864">
              <w:rPr>
                <w:rStyle w:val="Gl"/>
                <w:rFonts w:ascii="Times New Roman" w:hAnsi="Times New Roman" w:cs="Times New Roman"/>
                <w:color w:val="212529"/>
                <w:sz w:val="24"/>
                <w:szCs w:val="24"/>
                <w:shd w:val="clear" w:color="auto" w:fill="FFFFFF"/>
              </w:rPr>
              <w:br/>
            </w:r>
            <w:r w:rsidR="000F4198" w:rsidRPr="00625864">
              <w:rPr>
                <w:rFonts w:ascii="Times New Roman" w:hAnsi="Times New Roman" w:cs="Times New Roman"/>
                <w:b/>
                <w:bCs/>
                <w:color w:val="212529"/>
                <w:sz w:val="24"/>
                <w:szCs w:val="24"/>
              </w:rPr>
              <w:t>OB1.1.Bilgi İhtiyacını Fark Etme</w:t>
            </w:r>
            <w:r w:rsidRPr="00625864">
              <w:rPr>
                <w:rFonts w:ascii="Times New Roman" w:hAnsi="Times New Roman" w:cs="Times New Roman"/>
                <w:b/>
                <w:bCs/>
                <w:color w:val="212529"/>
                <w:sz w:val="24"/>
                <w:szCs w:val="24"/>
              </w:rPr>
              <w:br/>
            </w:r>
            <w:r w:rsidR="00EB18A0" w:rsidRPr="00625864">
              <w:rPr>
                <w:rFonts w:ascii="Times New Roman" w:hAnsi="Times New Roman" w:cs="Times New Roman"/>
                <w:color w:val="212529"/>
                <w:sz w:val="24"/>
                <w:szCs w:val="24"/>
                <w:shd w:val="clear" w:color="auto" w:fill="FFFFFF"/>
              </w:rPr>
              <w:t>OB1.1.SB1. Bilgi ihtiyacını fark etmek</w:t>
            </w:r>
          </w:p>
        </w:tc>
      </w:tr>
      <w:tr w:rsidR="001063E8" w:rsidRPr="00625864" w14:paraId="6D1B6385" w14:textId="77777777" w:rsidTr="00836ECE">
        <w:trPr>
          <w:trHeight w:val="1134"/>
        </w:trPr>
        <w:tc>
          <w:tcPr>
            <w:tcW w:w="1736" w:type="dxa"/>
          </w:tcPr>
          <w:p w14:paraId="11B8F0CC" w14:textId="241DA6C0" w:rsidR="001063E8" w:rsidRPr="00625864" w:rsidRDefault="00BC0B8F" w:rsidP="00CE5439">
            <w:pPr>
              <w:spacing w:line="360" w:lineRule="auto"/>
              <w:rPr>
                <w:rFonts w:ascii="Times New Roman" w:hAnsi="Times New Roman" w:cs="Times New Roman"/>
                <w:sz w:val="24"/>
                <w:szCs w:val="24"/>
              </w:rPr>
            </w:pPr>
            <w:r w:rsidRPr="00625864">
              <w:rPr>
                <w:rFonts w:ascii="Times New Roman" w:hAnsi="Times New Roman" w:cs="Times New Roman"/>
                <w:color w:val="000000"/>
                <w:sz w:val="24"/>
                <w:szCs w:val="24"/>
                <w:shd w:val="clear" w:color="auto" w:fill="F8F9FA"/>
              </w:rPr>
              <w:t>Öğrenme Çıktıları ve Süreç Bileşenleri</w:t>
            </w:r>
          </w:p>
        </w:tc>
        <w:tc>
          <w:tcPr>
            <w:tcW w:w="7326" w:type="dxa"/>
          </w:tcPr>
          <w:p w14:paraId="4EE87C93" w14:textId="77777777" w:rsidR="00E6746E" w:rsidRPr="00625864" w:rsidRDefault="00EF6518" w:rsidP="00CE5439">
            <w:pPr>
              <w:pStyle w:val="NormalWeb"/>
              <w:spacing w:before="0" w:beforeAutospacing="0" w:line="360" w:lineRule="auto"/>
            </w:pPr>
            <w:r w:rsidRPr="00625864">
              <w:rPr>
                <w:rStyle w:val="Gl"/>
                <w:rFonts w:eastAsiaTheme="majorEastAsia"/>
                <w:color w:val="212529"/>
              </w:rPr>
              <w:t>Türkçe Alanı:</w:t>
            </w:r>
            <w:r w:rsidRPr="00625864">
              <w:rPr>
                <w:color w:val="212529"/>
              </w:rPr>
              <w:br/>
            </w:r>
            <w:r w:rsidR="00713760" w:rsidRPr="00625864">
              <w:rPr>
                <w:b/>
                <w:bCs/>
              </w:rPr>
              <w:t>TADB.1. Dinleyecekleri/izleyecekleri şiir, hikâye, tekerleme, video, tiyatro, animasyon gibi materyalleri yönetebilme</w:t>
            </w:r>
            <w:r w:rsidR="004F0B35" w:rsidRPr="00625864">
              <w:rPr>
                <w:b/>
                <w:bCs/>
              </w:rPr>
              <w:br/>
            </w:r>
            <w:r w:rsidR="00F627AC" w:rsidRPr="00625864">
              <w:t>TADB.1. b. Seçilen materyalleri dinler/izler.</w:t>
            </w:r>
          </w:p>
          <w:p w14:paraId="5DD16951" w14:textId="3E8F2190" w:rsidR="00257A03" w:rsidRPr="00625864" w:rsidRDefault="004D6E6F" w:rsidP="005354A2">
            <w:pPr>
              <w:pStyle w:val="NormalWeb"/>
              <w:spacing w:line="360" w:lineRule="auto"/>
            </w:pPr>
            <w:r w:rsidRPr="00625864">
              <w:rPr>
                <w:rStyle w:val="Gl"/>
                <w:rFonts w:eastAsiaTheme="majorEastAsia"/>
                <w:color w:val="212529"/>
              </w:rPr>
              <w:t>Sosyal</w:t>
            </w:r>
            <w:r w:rsidR="00EF6518" w:rsidRPr="00625864">
              <w:rPr>
                <w:rStyle w:val="Gl"/>
                <w:rFonts w:eastAsiaTheme="majorEastAsia"/>
                <w:color w:val="212529"/>
              </w:rPr>
              <w:t xml:space="preserve"> Alanı:</w:t>
            </w:r>
            <w:r w:rsidR="00E6746E" w:rsidRPr="00625864">
              <w:rPr>
                <w:rStyle w:val="Gl"/>
                <w:color w:val="212529"/>
              </w:rPr>
              <w:br/>
            </w:r>
            <w:r w:rsidR="005354A2" w:rsidRPr="005354A2">
              <w:rPr>
                <w:b/>
                <w:bCs/>
              </w:rPr>
              <w:t xml:space="preserve">SAB.2. Yakın çevresindeki olay/dönem/kavramları kronolojik olarak </w:t>
            </w:r>
            <w:r w:rsidR="005354A2" w:rsidRPr="005354A2">
              <w:rPr>
                <w:b/>
                <w:bCs/>
              </w:rPr>
              <w:lastRenderedPageBreak/>
              <w:t>sıralayabilme</w:t>
            </w:r>
            <w:r w:rsidR="005354A2">
              <w:rPr>
                <w:b/>
                <w:bCs/>
              </w:rPr>
              <w:br/>
            </w:r>
            <w:r w:rsidR="005354A2" w:rsidRPr="005354A2">
              <w:t>SAB.2. a</w:t>
            </w:r>
            <w:r w:rsidR="005354A2">
              <w:t xml:space="preserve">. </w:t>
            </w:r>
            <w:r w:rsidR="005354A2" w:rsidRPr="005354A2">
              <w:t>Gün akışındaki eylemlerini oluş sırasına uygun olarak</w:t>
            </w:r>
            <w:r w:rsidR="005354A2">
              <w:t xml:space="preserve"> </w:t>
            </w:r>
            <w:r w:rsidR="005354A2" w:rsidRPr="005354A2">
              <w:t>sıralar.</w:t>
            </w:r>
          </w:p>
          <w:p w14:paraId="5E98FF41" w14:textId="2E213921" w:rsidR="00F36669" w:rsidRPr="00625864" w:rsidRDefault="00C17D99" w:rsidP="00CE5439">
            <w:pPr>
              <w:pStyle w:val="NormalWeb"/>
              <w:spacing w:before="0" w:beforeAutospacing="0" w:line="360" w:lineRule="auto"/>
              <w:rPr>
                <w:b/>
                <w:bCs/>
              </w:rPr>
            </w:pPr>
            <w:r w:rsidRPr="00625864">
              <w:rPr>
                <w:b/>
                <w:bCs/>
              </w:rPr>
              <w:t>Hareket ve Sağlık Alanı:</w:t>
            </w:r>
            <w:r w:rsidR="00E6746E" w:rsidRPr="00625864">
              <w:rPr>
                <w:b/>
                <w:bCs/>
              </w:rPr>
              <w:br/>
            </w:r>
            <w:r w:rsidR="00115CC8" w:rsidRPr="00625864">
              <w:rPr>
                <w:b/>
                <w:bCs/>
              </w:rPr>
              <w:t>HSAB.1. Farklı çevre ve fiziksel etkinliklerde büyük kas becerilerini etkin bir şekilde uygulayabilme</w:t>
            </w:r>
            <w:r w:rsidR="00115CC8" w:rsidRPr="00625864">
              <w:br/>
              <w:t>HSAB.1. a. Farklı ortam ve koşullarda yer değiştirme hareketlerini yapar.</w:t>
            </w:r>
            <w:r w:rsidR="00115CC8" w:rsidRPr="00625864">
              <w:br/>
              <w:t>HSAB.1. c. Nesne kontrolü gerektiren hareketleri yapar.</w:t>
            </w:r>
          </w:p>
          <w:p w14:paraId="7EFA8DB5" w14:textId="5FF9583C" w:rsidR="001063E8" w:rsidRPr="00625864" w:rsidRDefault="00EF6518" w:rsidP="00CE5439">
            <w:pPr>
              <w:pStyle w:val="NormalWeb"/>
              <w:spacing w:before="0" w:beforeAutospacing="0" w:line="360" w:lineRule="auto"/>
              <w:rPr>
                <w:b/>
                <w:bCs/>
                <w:color w:val="212529"/>
              </w:rPr>
            </w:pPr>
            <w:r w:rsidRPr="00625864">
              <w:rPr>
                <w:rStyle w:val="Gl"/>
                <w:rFonts w:eastAsiaTheme="majorEastAsia"/>
                <w:color w:val="212529"/>
              </w:rPr>
              <w:t>Müzik Alanı:</w:t>
            </w:r>
            <w:r w:rsidR="00E6746E" w:rsidRPr="00625864">
              <w:rPr>
                <w:rStyle w:val="Gl"/>
                <w:color w:val="212529"/>
              </w:rPr>
              <w:br/>
            </w:r>
            <w:r w:rsidR="006E6322" w:rsidRPr="00625864">
              <w:rPr>
                <w:b/>
                <w:bCs/>
              </w:rPr>
              <w:t>MDB.1. Çeşitli çocuk şarkılarını/çocuk şarkısı formlarını dinleyebilme</w:t>
            </w:r>
            <w:r w:rsidR="001C6B09" w:rsidRPr="00625864">
              <w:br/>
            </w:r>
            <w:r w:rsidR="00B40328" w:rsidRPr="00625864">
              <w:t>MDB.1.b. Seçtiği çocuk şarkılarını/çocuk şarkısı formlarını dinler</w:t>
            </w:r>
            <w:r w:rsidR="0038685C" w:rsidRPr="00625864">
              <w:t>.</w:t>
            </w:r>
            <w:r w:rsidR="00E6746E" w:rsidRPr="00625864">
              <w:br/>
            </w:r>
            <w:r w:rsidR="00B81896" w:rsidRPr="00625864">
              <w:rPr>
                <w:b/>
                <w:bCs/>
              </w:rPr>
              <w:t>MSB.2. Çocuk şarkılarındaki/çocuk şarkısı formlarındaki özellikleri fark ederek söyleyebilme</w:t>
            </w:r>
            <w:r w:rsidR="00B81896" w:rsidRPr="00625864">
              <w:br/>
            </w:r>
            <w:r w:rsidR="0038685C" w:rsidRPr="00625864">
              <w:t>MSB.2. a. Çocuk şarkılarının/çocuk şarkısı formlarının sözlerini doğru telaffuzla söyler.</w:t>
            </w:r>
          </w:p>
        </w:tc>
      </w:tr>
      <w:tr w:rsidR="00BC0B8F" w:rsidRPr="00625864" w14:paraId="707FF837" w14:textId="77777777" w:rsidTr="00E6746E">
        <w:trPr>
          <w:trHeight w:val="841"/>
        </w:trPr>
        <w:tc>
          <w:tcPr>
            <w:tcW w:w="1736" w:type="dxa"/>
          </w:tcPr>
          <w:p w14:paraId="63F95DB7" w14:textId="084C4386" w:rsidR="00BC0B8F" w:rsidRPr="00625864" w:rsidRDefault="00BC0B8F" w:rsidP="00CE5439">
            <w:pPr>
              <w:spacing w:line="360" w:lineRule="auto"/>
              <w:rPr>
                <w:rFonts w:ascii="Times New Roman" w:hAnsi="Times New Roman" w:cs="Times New Roman"/>
                <w:sz w:val="24"/>
                <w:szCs w:val="24"/>
              </w:rPr>
            </w:pPr>
            <w:r w:rsidRPr="00625864">
              <w:rPr>
                <w:rFonts w:ascii="Times New Roman" w:hAnsi="Times New Roman" w:cs="Times New Roman"/>
                <w:color w:val="000000"/>
                <w:sz w:val="24"/>
                <w:szCs w:val="24"/>
                <w:shd w:val="clear" w:color="auto" w:fill="F8F9FA"/>
              </w:rPr>
              <w:lastRenderedPageBreak/>
              <w:t>İçerik Çerçevesi</w:t>
            </w:r>
          </w:p>
        </w:tc>
        <w:tc>
          <w:tcPr>
            <w:tcW w:w="7326" w:type="dxa"/>
          </w:tcPr>
          <w:p w14:paraId="51A45F44" w14:textId="77777777" w:rsidR="004E4567" w:rsidRPr="004E4567" w:rsidRDefault="004E4567" w:rsidP="004E4567">
            <w:pPr>
              <w:pStyle w:val="NormalWeb"/>
              <w:spacing w:line="360" w:lineRule="auto"/>
              <w:jc w:val="both"/>
              <w:rPr>
                <w:rStyle w:val="Gl"/>
                <w:rFonts w:eastAsiaTheme="majorEastAsia"/>
                <w:color w:val="212529"/>
              </w:rPr>
            </w:pPr>
            <w:r w:rsidRPr="004E4567">
              <w:rPr>
                <w:rStyle w:val="Gl"/>
                <w:rFonts w:eastAsiaTheme="majorEastAsia"/>
                <w:color w:val="212529"/>
              </w:rPr>
              <w:t>Kavramlar: Ad-</w:t>
            </w:r>
            <w:proofErr w:type="spellStart"/>
            <w:r w:rsidRPr="004E4567">
              <w:rPr>
                <w:rStyle w:val="Gl"/>
                <w:rFonts w:eastAsiaTheme="majorEastAsia"/>
                <w:color w:val="212529"/>
              </w:rPr>
              <w:t>soyad</w:t>
            </w:r>
            <w:proofErr w:type="spellEnd"/>
            <w:r w:rsidRPr="004E4567">
              <w:rPr>
                <w:rStyle w:val="Gl"/>
                <w:rFonts w:eastAsiaTheme="majorEastAsia"/>
                <w:color w:val="212529"/>
              </w:rPr>
              <w:t>, bedenim, özelliklerim, okul</w:t>
            </w:r>
          </w:p>
          <w:p w14:paraId="29E79E41" w14:textId="77777777" w:rsidR="004E4567" w:rsidRPr="004E4567" w:rsidRDefault="004E4567" w:rsidP="004E4567">
            <w:pPr>
              <w:pStyle w:val="NormalWeb"/>
              <w:spacing w:line="360" w:lineRule="auto"/>
              <w:jc w:val="both"/>
              <w:rPr>
                <w:rStyle w:val="Gl"/>
                <w:rFonts w:eastAsiaTheme="majorEastAsia"/>
                <w:color w:val="212529"/>
              </w:rPr>
            </w:pPr>
            <w:r w:rsidRPr="004E4567">
              <w:rPr>
                <w:rStyle w:val="Gl"/>
                <w:rFonts w:eastAsiaTheme="majorEastAsia"/>
                <w:color w:val="212529"/>
              </w:rPr>
              <w:t>Sözcükler: tanışmak, arkadaşlık, sıra, okul, öğretmen</w:t>
            </w:r>
          </w:p>
          <w:p w14:paraId="29C450A9" w14:textId="77777777" w:rsidR="00E6746E" w:rsidRDefault="004E4567" w:rsidP="004E4567">
            <w:pPr>
              <w:pStyle w:val="NormalWeb"/>
              <w:spacing w:before="0" w:beforeAutospacing="0" w:line="360" w:lineRule="auto"/>
              <w:jc w:val="both"/>
              <w:rPr>
                <w:rStyle w:val="Gl"/>
                <w:rFonts w:eastAsiaTheme="majorEastAsia"/>
                <w:color w:val="212529"/>
              </w:rPr>
            </w:pPr>
            <w:r w:rsidRPr="004E4567">
              <w:rPr>
                <w:rStyle w:val="Gl"/>
                <w:rFonts w:eastAsiaTheme="majorEastAsia"/>
                <w:color w:val="212529"/>
              </w:rPr>
              <w:t>Materyaller: Ayna, yaka kartları, fotoğraflı kartlar, “Kendimi Tanıtıyorum” posteri, renkli kalemler, oyun kartları, dev fotoğraf çerçevesi</w:t>
            </w:r>
          </w:p>
          <w:p w14:paraId="708D1C34" w14:textId="0B69DD60" w:rsidR="004E4567" w:rsidRPr="00625864" w:rsidRDefault="004E4567" w:rsidP="004E4567">
            <w:pPr>
              <w:pStyle w:val="NormalWeb"/>
              <w:spacing w:before="0" w:beforeAutospacing="0" w:line="360" w:lineRule="auto"/>
              <w:jc w:val="both"/>
              <w:rPr>
                <w:color w:val="212529"/>
              </w:rPr>
            </w:pPr>
            <w:r>
              <w:rPr>
                <w:rStyle w:val="Gl"/>
                <w:rFonts w:eastAsiaTheme="majorEastAsia"/>
                <w:color w:val="212529"/>
              </w:rPr>
              <w:t>FENOMEN MİNİK 1. KİTAP 3. SAYFA</w:t>
            </w:r>
          </w:p>
        </w:tc>
      </w:tr>
      <w:tr w:rsidR="00AB0B62" w:rsidRPr="00625864" w14:paraId="04E2A2B8" w14:textId="77777777" w:rsidTr="00AB0B62">
        <w:trPr>
          <w:trHeight w:val="567"/>
        </w:trPr>
        <w:tc>
          <w:tcPr>
            <w:tcW w:w="9062" w:type="dxa"/>
            <w:gridSpan w:val="2"/>
          </w:tcPr>
          <w:p w14:paraId="40187238" w14:textId="21D26A77" w:rsidR="00AB0B62" w:rsidRPr="00625864" w:rsidRDefault="00AB0B62" w:rsidP="00CE5439">
            <w:pPr>
              <w:spacing w:line="360" w:lineRule="auto"/>
              <w:rPr>
                <w:rFonts w:ascii="Times New Roman" w:hAnsi="Times New Roman" w:cs="Times New Roman"/>
                <w:sz w:val="24"/>
                <w:szCs w:val="24"/>
              </w:rPr>
            </w:pPr>
            <w:r w:rsidRPr="00625864">
              <w:rPr>
                <w:rFonts w:ascii="Times New Roman" w:hAnsi="Times New Roman" w:cs="Times New Roman"/>
                <w:b/>
                <w:bCs/>
                <w:color w:val="000000"/>
                <w:sz w:val="24"/>
                <w:szCs w:val="24"/>
                <w:shd w:val="clear" w:color="auto" w:fill="FFF3CD"/>
              </w:rPr>
              <w:t>Öğrenme-Öğretme Yaşantıları</w:t>
            </w:r>
          </w:p>
        </w:tc>
      </w:tr>
      <w:tr w:rsidR="00AB0B62" w:rsidRPr="00625864" w14:paraId="55A81844" w14:textId="77777777" w:rsidTr="00836ECE">
        <w:trPr>
          <w:trHeight w:val="1134"/>
        </w:trPr>
        <w:tc>
          <w:tcPr>
            <w:tcW w:w="1736" w:type="dxa"/>
          </w:tcPr>
          <w:p w14:paraId="06960848" w14:textId="1620F6B5" w:rsidR="00AB0B62" w:rsidRPr="00625864" w:rsidRDefault="00642EDC" w:rsidP="00CE5439">
            <w:pPr>
              <w:spacing w:line="360" w:lineRule="auto"/>
              <w:rPr>
                <w:rFonts w:ascii="Times New Roman" w:hAnsi="Times New Roman" w:cs="Times New Roman"/>
                <w:sz w:val="24"/>
                <w:szCs w:val="24"/>
              </w:rPr>
            </w:pPr>
            <w:r w:rsidRPr="00625864">
              <w:rPr>
                <w:rFonts w:ascii="Times New Roman" w:hAnsi="Times New Roman" w:cs="Times New Roman"/>
                <w:color w:val="000000"/>
                <w:sz w:val="24"/>
                <w:szCs w:val="24"/>
                <w:shd w:val="clear" w:color="auto" w:fill="F8F9FA"/>
              </w:rPr>
              <w:t>Öğrenme-Öğretme Uygulamaları</w:t>
            </w:r>
          </w:p>
        </w:tc>
        <w:tc>
          <w:tcPr>
            <w:tcW w:w="7326" w:type="dxa"/>
          </w:tcPr>
          <w:p w14:paraId="151300BD" w14:textId="77777777" w:rsidR="00642EDC" w:rsidRPr="00625864" w:rsidRDefault="00642EDC" w:rsidP="00CE5439">
            <w:pPr>
              <w:pStyle w:val="NormalWeb"/>
              <w:spacing w:before="0" w:beforeAutospacing="0" w:line="360" w:lineRule="auto"/>
              <w:jc w:val="both"/>
              <w:rPr>
                <w:color w:val="212529"/>
              </w:rPr>
            </w:pPr>
            <w:r w:rsidRPr="00625864">
              <w:rPr>
                <w:rStyle w:val="Gl"/>
                <w:rFonts w:eastAsiaTheme="majorEastAsia"/>
                <w:color w:val="212529"/>
              </w:rPr>
              <w:t>GÜNE BAŞLAMA ZAMANI</w:t>
            </w:r>
          </w:p>
          <w:p w14:paraId="108D395E" w14:textId="77777777" w:rsidR="000A57BA" w:rsidRPr="000A57BA" w:rsidRDefault="000A57BA" w:rsidP="000A57BA">
            <w:pPr>
              <w:pStyle w:val="NormalWeb"/>
              <w:spacing w:line="360" w:lineRule="auto"/>
              <w:jc w:val="both"/>
              <w:rPr>
                <w:color w:val="212529"/>
              </w:rPr>
            </w:pPr>
            <w:r w:rsidRPr="000A57BA">
              <w:rPr>
                <w:color w:val="212529"/>
              </w:rPr>
              <w:t>Çocuklar için “Hoş Geldin” temalı yaka kartları hazırlanır.</w:t>
            </w:r>
          </w:p>
          <w:p w14:paraId="14DE95EE" w14:textId="394FF72F" w:rsidR="000A57BA" w:rsidRPr="000A57BA" w:rsidRDefault="000A57BA" w:rsidP="000A57BA">
            <w:pPr>
              <w:pStyle w:val="NormalWeb"/>
              <w:spacing w:line="360" w:lineRule="auto"/>
              <w:jc w:val="both"/>
              <w:rPr>
                <w:color w:val="212529"/>
              </w:rPr>
            </w:pPr>
            <w:r>
              <w:rPr>
                <w:color w:val="212529"/>
              </w:rPr>
              <w:tab/>
              <w:t>•</w:t>
            </w:r>
            <w:r w:rsidRPr="000A57BA">
              <w:rPr>
                <w:color w:val="212529"/>
              </w:rPr>
              <w:t>Öğretmen, çocukları birebir karşılayarak isimleriyle hitap eder.</w:t>
            </w:r>
          </w:p>
          <w:p w14:paraId="710823C8" w14:textId="35DBD766" w:rsidR="000A57BA" w:rsidRDefault="000A57BA" w:rsidP="000A57BA">
            <w:pPr>
              <w:pStyle w:val="NormalWeb"/>
              <w:spacing w:before="0" w:beforeAutospacing="0" w:line="360" w:lineRule="auto"/>
              <w:jc w:val="both"/>
              <w:rPr>
                <w:color w:val="212529"/>
              </w:rPr>
            </w:pPr>
            <w:r>
              <w:rPr>
                <w:color w:val="212529"/>
              </w:rPr>
              <w:tab/>
              <w:t>•</w:t>
            </w:r>
            <w:r w:rsidRPr="000A57BA">
              <w:rPr>
                <w:color w:val="212529"/>
              </w:rPr>
              <w:t>Sınıfa giren çocuklar, “Adım …” diyerek giriş yapar.</w:t>
            </w:r>
          </w:p>
          <w:p w14:paraId="251863BF" w14:textId="0CECBC80" w:rsidR="00642EDC" w:rsidRPr="00625864" w:rsidRDefault="00642EDC" w:rsidP="000A57BA">
            <w:pPr>
              <w:pStyle w:val="NormalWeb"/>
              <w:spacing w:before="0" w:beforeAutospacing="0" w:line="360" w:lineRule="auto"/>
              <w:jc w:val="both"/>
              <w:rPr>
                <w:color w:val="212529"/>
              </w:rPr>
            </w:pPr>
            <w:r w:rsidRPr="00625864">
              <w:rPr>
                <w:rStyle w:val="Gl"/>
                <w:rFonts w:eastAsiaTheme="majorEastAsia"/>
                <w:color w:val="212529"/>
              </w:rPr>
              <w:lastRenderedPageBreak/>
              <w:t>ÖĞRENME MERKEZLERİNDE OYUN</w:t>
            </w:r>
          </w:p>
          <w:p w14:paraId="33B76AD5" w14:textId="63202036" w:rsidR="00642EDC" w:rsidRPr="00625864" w:rsidRDefault="00642EDC" w:rsidP="00CE5439">
            <w:pPr>
              <w:pStyle w:val="NormalWeb"/>
              <w:spacing w:before="0" w:beforeAutospacing="0" w:line="360" w:lineRule="auto"/>
              <w:jc w:val="both"/>
              <w:rPr>
                <w:color w:val="212529"/>
              </w:rPr>
            </w:pPr>
            <w:r w:rsidRPr="00625864">
              <w:rPr>
                <w:color w:val="212529"/>
              </w:rPr>
              <w:t>Çocukların öğrenme merkezlerin</w:t>
            </w:r>
            <w:r w:rsidR="000F5B2C" w:rsidRPr="00625864">
              <w:rPr>
                <w:color w:val="212529"/>
              </w:rPr>
              <w:t xml:space="preserve">i ve merkezlerdeki </w:t>
            </w:r>
            <w:r w:rsidR="001D3C9E" w:rsidRPr="00625864">
              <w:rPr>
                <w:color w:val="212529"/>
              </w:rPr>
              <w:t xml:space="preserve">etiket isimlerini fark etmeleri </w:t>
            </w:r>
            <w:r w:rsidR="005354A2">
              <w:rPr>
                <w:color w:val="212529"/>
              </w:rPr>
              <w:t xml:space="preserve">ve merkezlerdeki materyalleri incelemeleri </w:t>
            </w:r>
            <w:r w:rsidR="001D3C9E" w:rsidRPr="00625864">
              <w:rPr>
                <w:color w:val="212529"/>
              </w:rPr>
              <w:t xml:space="preserve">sağlanır. </w:t>
            </w:r>
          </w:p>
          <w:p w14:paraId="1E8A3C0E" w14:textId="77777777" w:rsidR="00642EDC" w:rsidRPr="00625864" w:rsidRDefault="00642EDC" w:rsidP="00CE5439">
            <w:pPr>
              <w:pStyle w:val="NormalWeb"/>
              <w:spacing w:before="0" w:beforeAutospacing="0" w:line="360" w:lineRule="auto"/>
              <w:jc w:val="both"/>
              <w:rPr>
                <w:color w:val="212529"/>
              </w:rPr>
            </w:pPr>
            <w:r w:rsidRPr="00625864">
              <w:rPr>
                <w:rStyle w:val="Gl"/>
                <w:rFonts w:eastAsiaTheme="majorEastAsia"/>
                <w:color w:val="212529"/>
              </w:rPr>
              <w:t>BESLENME, TOPLANMA, TEMİZLİK</w:t>
            </w:r>
          </w:p>
          <w:p w14:paraId="382EB449" w14:textId="47CB1127" w:rsidR="00642EDC" w:rsidRPr="00625864" w:rsidRDefault="00642EDC" w:rsidP="00CE5439">
            <w:pPr>
              <w:pStyle w:val="NormalWeb"/>
              <w:spacing w:before="0" w:beforeAutospacing="0" w:line="360" w:lineRule="auto"/>
              <w:jc w:val="both"/>
              <w:rPr>
                <w:color w:val="212529"/>
              </w:rPr>
            </w:pPr>
            <w:r w:rsidRPr="00625864">
              <w:rPr>
                <w:color w:val="212529"/>
              </w:rPr>
              <w:t>“Sınıf için rutin haline gelen toplanma müziği açılır ve sınıf toplanmasına rehberlik edilir. Beslenme ve temizlik sürecinin ardından etkinliklere geçilir.</w:t>
            </w:r>
            <w:r w:rsidR="00091558" w:rsidRPr="00625864">
              <w:rPr>
                <w:color w:val="212529"/>
              </w:rPr>
              <w:t xml:space="preserve"> (D18.2.3)</w:t>
            </w:r>
          </w:p>
          <w:p w14:paraId="72C72E22" w14:textId="77777777" w:rsidR="00642EDC" w:rsidRPr="00625864" w:rsidRDefault="00642EDC" w:rsidP="00CE5439">
            <w:pPr>
              <w:pStyle w:val="NormalWeb"/>
              <w:spacing w:before="0" w:beforeAutospacing="0" w:line="360" w:lineRule="auto"/>
              <w:jc w:val="both"/>
              <w:rPr>
                <w:rStyle w:val="Gl"/>
                <w:rFonts w:eastAsiaTheme="majorEastAsia"/>
                <w:color w:val="212529"/>
              </w:rPr>
            </w:pPr>
            <w:r w:rsidRPr="00625864">
              <w:rPr>
                <w:rStyle w:val="Gl"/>
                <w:rFonts w:eastAsiaTheme="majorEastAsia"/>
                <w:color w:val="212529"/>
              </w:rPr>
              <w:t>ETKİNLİKLER</w:t>
            </w:r>
          </w:p>
          <w:p w14:paraId="3164D392" w14:textId="77777777" w:rsidR="002959E8" w:rsidRPr="002959E8" w:rsidRDefault="00D13030" w:rsidP="002959E8">
            <w:pPr>
              <w:spacing w:line="360" w:lineRule="auto"/>
              <w:jc w:val="both"/>
              <w:rPr>
                <w:rFonts w:ascii="Times New Roman" w:hAnsi="Times New Roman" w:cs="Times New Roman"/>
                <w:sz w:val="24"/>
                <w:szCs w:val="24"/>
              </w:rPr>
            </w:pPr>
            <w:r w:rsidRPr="00625864">
              <w:rPr>
                <w:rFonts w:ascii="Times New Roman" w:hAnsi="Times New Roman" w:cs="Times New Roman"/>
                <w:sz w:val="24"/>
                <w:szCs w:val="24"/>
              </w:rPr>
              <w:t xml:space="preserve">       </w:t>
            </w:r>
            <w:r w:rsidR="002959E8" w:rsidRPr="002959E8">
              <w:rPr>
                <w:rFonts w:ascii="Times New Roman" w:hAnsi="Times New Roman" w:cs="Times New Roman"/>
                <w:sz w:val="24"/>
                <w:szCs w:val="24"/>
                <w:u w:val="single"/>
              </w:rPr>
              <w:t xml:space="preserve">Okuldaki ilk haftamızda </w:t>
            </w:r>
            <w:proofErr w:type="gramStart"/>
            <w:r w:rsidR="002959E8" w:rsidRPr="002959E8">
              <w:rPr>
                <w:rFonts w:ascii="Times New Roman" w:hAnsi="Times New Roman" w:cs="Times New Roman"/>
                <w:sz w:val="24"/>
                <w:szCs w:val="24"/>
                <w:u w:val="single"/>
              </w:rPr>
              <w:t>oryantasyon</w:t>
            </w:r>
            <w:proofErr w:type="gramEnd"/>
            <w:r w:rsidR="002959E8" w:rsidRPr="002959E8">
              <w:rPr>
                <w:rFonts w:ascii="Times New Roman" w:hAnsi="Times New Roman" w:cs="Times New Roman"/>
                <w:sz w:val="24"/>
                <w:szCs w:val="24"/>
                <w:u w:val="single"/>
              </w:rPr>
              <w:t xml:space="preserve"> etkinlikleri ve okula dönüş etkinliklerini bir arada yürüteceğiz. </w:t>
            </w:r>
            <w:r w:rsidR="002959E8" w:rsidRPr="002959E8">
              <w:rPr>
                <w:rFonts w:ascii="Times New Roman" w:hAnsi="Times New Roman" w:cs="Times New Roman"/>
                <w:sz w:val="24"/>
                <w:szCs w:val="24"/>
              </w:rPr>
              <w:t>Etkinliğe başlarken içinde bulunduğumuz yerin bizim sınıfımız olduğu ve bundan sonra burada vakit geçireceğimiz, çok güzel etkinlikler yapacağımız çocuklara söylenir. Daha sonra çocuklardan hangi etkinlikleri yapacağımızı tahmin etmeleri istenir. Çok çeşitli cevaplar gelecektir. Öğretmen gelen cevaplar hakkında sohbeti genişletir. Daha sonra “Peki sınıfımızda hangi öğrenme merkezleri var?” diye sorarak çocukların merkezleri fark etmeleri sağlanır. Sanat, kitap, blok vb. Her bir öğrenme merkezinde neler yapılabileceği hakkında konuşulur. Çocukların aktif katılımlarını sağlamak amacı ile çocuklardan istedikleri merkezlerden bir nesne getirmeleri istenir. Çocuklar bu nesnenin hangi merkeze ait olduğunu ve ne olduğunu arkadaşlarına tanıtır.</w:t>
            </w:r>
          </w:p>
          <w:p w14:paraId="041568C7" w14:textId="77777777" w:rsidR="002959E8" w:rsidRPr="002959E8" w:rsidRDefault="002959E8" w:rsidP="002959E8">
            <w:pPr>
              <w:spacing w:line="360" w:lineRule="auto"/>
              <w:jc w:val="both"/>
              <w:rPr>
                <w:rFonts w:ascii="Times New Roman" w:hAnsi="Times New Roman" w:cs="Times New Roman"/>
                <w:b/>
                <w:sz w:val="24"/>
                <w:szCs w:val="24"/>
              </w:rPr>
            </w:pPr>
            <w:r w:rsidRPr="002959E8">
              <w:rPr>
                <w:rFonts w:ascii="Times New Roman" w:hAnsi="Times New Roman" w:cs="Times New Roman"/>
                <w:sz w:val="24"/>
                <w:szCs w:val="24"/>
              </w:rPr>
              <w:t xml:space="preserve"> Başka hangi merkezler olabileceği, sınıfta bu merkezleri nasıl hazırlayabileceğimiz hakkında konuşulur.</w:t>
            </w:r>
          </w:p>
          <w:p w14:paraId="610E9179" w14:textId="5C025D28" w:rsidR="002959E8" w:rsidRPr="002959E8" w:rsidRDefault="002959E8" w:rsidP="002959E8">
            <w:pPr>
              <w:spacing w:line="360" w:lineRule="auto"/>
              <w:jc w:val="both"/>
              <w:rPr>
                <w:rFonts w:ascii="Times New Roman" w:hAnsi="Times New Roman" w:cs="Times New Roman"/>
                <w:b/>
                <w:sz w:val="24"/>
                <w:szCs w:val="24"/>
              </w:rPr>
            </w:pPr>
            <w:r w:rsidRPr="002959E8">
              <w:rPr>
                <w:rFonts w:ascii="Times New Roman" w:hAnsi="Times New Roman" w:cs="Times New Roman"/>
                <w:sz w:val="24"/>
                <w:szCs w:val="24"/>
              </w:rPr>
              <w:t xml:space="preserve"> Öğretmen çocuklardan sınıfta olmasını istedikleri bir merkezin resmini çizmelerini ister. Bu resimler üzerine tarih ve çocuğun resmi ile ilgili açıklamaları ya da öğretmenin sorduğu sorulara verdiği cevaplar not edilerek saklanır. </w:t>
            </w:r>
          </w:p>
          <w:p w14:paraId="29863C74" w14:textId="06EFBFA7" w:rsidR="00314787" w:rsidRPr="00314787" w:rsidRDefault="002959E8" w:rsidP="002959E8">
            <w:pPr>
              <w:spacing w:line="360" w:lineRule="auto"/>
              <w:jc w:val="both"/>
              <w:rPr>
                <w:rFonts w:ascii="Times New Roman" w:hAnsi="Times New Roman" w:cs="Times New Roman"/>
                <w:sz w:val="24"/>
                <w:szCs w:val="24"/>
              </w:rPr>
            </w:pPr>
            <w:r w:rsidRPr="002959E8">
              <w:rPr>
                <w:rFonts w:ascii="Times New Roman" w:hAnsi="Times New Roman" w:cs="Times New Roman"/>
                <w:sz w:val="24"/>
                <w:szCs w:val="24"/>
              </w:rPr>
              <w:t xml:space="preserve"> </w:t>
            </w:r>
            <w:r w:rsidR="00314787" w:rsidRPr="00314787">
              <w:rPr>
                <w:rFonts w:ascii="Times New Roman" w:hAnsi="Times New Roman" w:cs="Times New Roman"/>
                <w:sz w:val="24"/>
                <w:szCs w:val="24"/>
              </w:rPr>
              <w:t>(SDB2.1.SB3</w:t>
            </w:r>
            <w:proofErr w:type="gramStart"/>
            <w:r w:rsidR="00314787" w:rsidRPr="00314787">
              <w:rPr>
                <w:rFonts w:ascii="Times New Roman" w:hAnsi="Times New Roman" w:cs="Times New Roman"/>
                <w:sz w:val="24"/>
                <w:szCs w:val="24"/>
              </w:rPr>
              <w:t>.,</w:t>
            </w:r>
            <w:proofErr w:type="gramEnd"/>
            <w:r w:rsidR="00314787" w:rsidRPr="00314787">
              <w:rPr>
                <w:rFonts w:ascii="Times New Roman" w:hAnsi="Times New Roman" w:cs="Times New Roman"/>
                <w:sz w:val="24"/>
                <w:szCs w:val="24"/>
              </w:rPr>
              <w:t xml:space="preserve"> E3.1., D18.2.3)</w:t>
            </w:r>
          </w:p>
          <w:p w14:paraId="2EC3B4F9" w14:textId="3DFD8BAA" w:rsidR="000A57BA" w:rsidRPr="000A57BA" w:rsidRDefault="000A57BA" w:rsidP="000A57BA">
            <w:pPr>
              <w:spacing w:line="360" w:lineRule="auto"/>
              <w:jc w:val="both"/>
              <w:rPr>
                <w:rFonts w:ascii="Times New Roman" w:hAnsi="Times New Roman" w:cs="Times New Roman"/>
                <w:sz w:val="24"/>
                <w:szCs w:val="24"/>
              </w:rPr>
            </w:pPr>
            <w:r w:rsidRPr="000A57BA">
              <w:rPr>
                <w:rFonts w:ascii="Times New Roman" w:hAnsi="Times New Roman" w:cs="Times New Roman"/>
                <w:sz w:val="24"/>
                <w:szCs w:val="24"/>
              </w:rPr>
              <w:t xml:space="preserve">Öğretmen “Ben Kimim?” adlı dijital </w:t>
            </w:r>
            <w:proofErr w:type="spellStart"/>
            <w:r w:rsidRPr="000A57BA">
              <w:rPr>
                <w:rFonts w:ascii="Times New Roman" w:hAnsi="Times New Roman" w:cs="Times New Roman"/>
                <w:sz w:val="24"/>
                <w:szCs w:val="24"/>
              </w:rPr>
              <w:t>slaytı</w:t>
            </w:r>
            <w:proofErr w:type="spellEnd"/>
            <w:r w:rsidRPr="000A57BA">
              <w:rPr>
                <w:rFonts w:ascii="Times New Roman" w:hAnsi="Times New Roman" w:cs="Times New Roman"/>
                <w:sz w:val="24"/>
                <w:szCs w:val="24"/>
              </w:rPr>
              <w:t xml:space="preserve"> açar.</w:t>
            </w:r>
            <w:r w:rsidR="002959E8">
              <w:rPr>
                <w:rFonts w:ascii="Times New Roman" w:hAnsi="Times New Roman" w:cs="Times New Roman"/>
                <w:sz w:val="24"/>
                <w:szCs w:val="24"/>
              </w:rPr>
              <w:t xml:space="preserve"> Fenomen minik sayfası</w:t>
            </w:r>
          </w:p>
          <w:p w14:paraId="2502805D" w14:textId="77777777" w:rsidR="000A57BA" w:rsidRPr="000A57BA" w:rsidRDefault="000A57BA" w:rsidP="000A57BA">
            <w:pPr>
              <w:spacing w:line="360" w:lineRule="auto"/>
              <w:jc w:val="both"/>
              <w:rPr>
                <w:rFonts w:ascii="Times New Roman" w:hAnsi="Times New Roman" w:cs="Times New Roman"/>
                <w:sz w:val="24"/>
                <w:szCs w:val="24"/>
              </w:rPr>
            </w:pPr>
            <w:r w:rsidRPr="000A57BA">
              <w:rPr>
                <w:rFonts w:ascii="Times New Roman" w:hAnsi="Times New Roman" w:cs="Times New Roman"/>
                <w:sz w:val="24"/>
                <w:szCs w:val="24"/>
              </w:rPr>
              <w:tab/>
              <w:t>•</w:t>
            </w:r>
            <w:r w:rsidRPr="000A57BA">
              <w:rPr>
                <w:rFonts w:ascii="Times New Roman" w:hAnsi="Times New Roman" w:cs="Times New Roman"/>
                <w:sz w:val="24"/>
                <w:szCs w:val="24"/>
              </w:rPr>
              <w:tab/>
              <w:t xml:space="preserve">“Benim adım </w:t>
            </w:r>
            <w:proofErr w:type="gramStart"/>
            <w:r w:rsidRPr="000A57BA">
              <w:rPr>
                <w:rFonts w:ascii="Times New Roman" w:hAnsi="Times New Roman" w:cs="Times New Roman"/>
                <w:sz w:val="24"/>
                <w:szCs w:val="24"/>
              </w:rPr>
              <w:t>…,</w:t>
            </w:r>
            <w:proofErr w:type="gramEnd"/>
            <w:r w:rsidRPr="000A57BA">
              <w:rPr>
                <w:rFonts w:ascii="Times New Roman" w:hAnsi="Times New Roman" w:cs="Times New Roman"/>
                <w:sz w:val="24"/>
                <w:szCs w:val="24"/>
              </w:rPr>
              <w:t xml:space="preserve"> yaşımdan bu kadar mum var, en sevdiğim renk …” diyerek kendi tanıtımını yapar.</w:t>
            </w:r>
          </w:p>
          <w:p w14:paraId="6C032355" w14:textId="77777777" w:rsidR="000A57BA" w:rsidRPr="000A57BA" w:rsidRDefault="000A57BA" w:rsidP="000A57BA">
            <w:pPr>
              <w:spacing w:line="360" w:lineRule="auto"/>
              <w:jc w:val="both"/>
              <w:rPr>
                <w:rFonts w:ascii="Times New Roman" w:hAnsi="Times New Roman" w:cs="Times New Roman"/>
                <w:sz w:val="24"/>
                <w:szCs w:val="24"/>
              </w:rPr>
            </w:pPr>
            <w:r w:rsidRPr="000A57BA">
              <w:rPr>
                <w:rFonts w:ascii="Times New Roman" w:hAnsi="Times New Roman" w:cs="Times New Roman"/>
                <w:sz w:val="24"/>
                <w:szCs w:val="24"/>
              </w:rPr>
              <w:lastRenderedPageBreak/>
              <w:tab/>
              <w:t>•</w:t>
            </w:r>
            <w:r w:rsidRPr="000A57BA">
              <w:rPr>
                <w:rFonts w:ascii="Times New Roman" w:hAnsi="Times New Roman" w:cs="Times New Roman"/>
                <w:sz w:val="24"/>
                <w:szCs w:val="24"/>
              </w:rPr>
              <w:tab/>
              <w:t>Çocuklara ayna verilir: “Şimdi aynaya bakın, gözlerinizi, saçlarınızı, gülüşünüzü görün.”</w:t>
            </w:r>
          </w:p>
          <w:p w14:paraId="4F6F72E2" w14:textId="77777777" w:rsidR="000A57BA" w:rsidRPr="000A57BA" w:rsidRDefault="000A57BA" w:rsidP="000A57BA">
            <w:pPr>
              <w:spacing w:line="360" w:lineRule="auto"/>
              <w:jc w:val="both"/>
              <w:rPr>
                <w:rFonts w:ascii="Times New Roman" w:hAnsi="Times New Roman" w:cs="Times New Roman"/>
                <w:sz w:val="24"/>
                <w:szCs w:val="24"/>
              </w:rPr>
            </w:pPr>
            <w:r w:rsidRPr="000A57BA">
              <w:rPr>
                <w:rFonts w:ascii="Times New Roman" w:hAnsi="Times New Roman" w:cs="Times New Roman"/>
                <w:sz w:val="24"/>
                <w:szCs w:val="24"/>
              </w:rPr>
              <w:tab/>
              <w:t>•</w:t>
            </w:r>
            <w:r w:rsidRPr="000A57BA">
              <w:rPr>
                <w:rFonts w:ascii="Times New Roman" w:hAnsi="Times New Roman" w:cs="Times New Roman"/>
                <w:sz w:val="24"/>
                <w:szCs w:val="24"/>
              </w:rPr>
              <w:tab/>
              <w:t>Ardından her çocuk kendi tanıtım posterini hazırlar:</w:t>
            </w:r>
          </w:p>
          <w:p w14:paraId="01971D73" w14:textId="77777777" w:rsidR="000A57BA" w:rsidRPr="000A57BA" w:rsidRDefault="000A57BA" w:rsidP="000A57BA">
            <w:pPr>
              <w:spacing w:line="360" w:lineRule="auto"/>
              <w:jc w:val="both"/>
              <w:rPr>
                <w:rFonts w:ascii="Times New Roman" w:hAnsi="Times New Roman" w:cs="Times New Roman"/>
                <w:sz w:val="24"/>
                <w:szCs w:val="24"/>
              </w:rPr>
            </w:pPr>
            <w:r w:rsidRPr="000A57BA">
              <w:rPr>
                <w:rFonts w:ascii="Times New Roman" w:hAnsi="Times New Roman" w:cs="Times New Roman"/>
                <w:sz w:val="24"/>
                <w:szCs w:val="24"/>
              </w:rPr>
              <w:tab/>
              <w:t>•</w:t>
            </w:r>
            <w:r w:rsidRPr="000A57BA">
              <w:rPr>
                <w:rFonts w:ascii="Times New Roman" w:hAnsi="Times New Roman" w:cs="Times New Roman"/>
                <w:sz w:val="24"/>
                <w:szCs w:val="24"/>
              </w:rPr>
              <w:tab/>
              <w:t>Adım</w:t>
            </w:r>
          </w:p>
          <w:p w14:paraId="1D5173FC" w14:textId="77777777" w:rsidR="000A57BA" w:rsidRPr="000A57BA" w:rsidRDefault="000A57BA" w:rsidP="000A57BA">
            <w:pPr>
              <w:spacing w:line="360" w:lineRule="auto"/>
              <w:jc w:val="both"/>
              <w:rPr>
                <w:rFonts w:ascii="Times New Roman" w:hAnsi="Times New Roman" w:cs="Times New Roman"/>
                <w:sz w:val="24"/>
                <w:szCs w:val="24"/>
              </w:rPr>
            </w:pPr>
            <w:r w:rsidRPr="000A57BA">
              <w:rPr>
                <w:rFonts w:ascii="Times New Roman" w:hAnsi="Times New Roman" w:cs="Times New Roman"/>
                <w:sz w:val="24"/>
                <w:szCs w:val="24"/>
              </w:rPr>
              <w:tab/>
              <w:t>•</w:t>
            </w:r>
            <w:r w:rsidRPr="000A57BA">
              <w:rPr>
                <w:rFonts w:ascii="Times New Roman" w:hAnsi="Times New Roman" w:cs="Times New Roman"/>
                <w:sz w:val="24"/>
                <w:szCs w:val="24"/>
              </w:rPr>
              <w:tab/>
              <w:t>Yaşım</w:t>
            </w:r>
          </w:p>
          <w:p w14:paraId="58DB4EA8" w14:textId="77777777" w:rsidR="000A57BA" w:rsidRPr="000A57BA" w:rsidRDefault="000A57BA" w:rsidP="000A57BA">
            <w:pPr>
              <w:spacing w:line="360" w:lineRule="auto"/>
              <w:jc w:val="both"/>
              <w:rPr>
                <w:rFonts w:ascii="Times New Roman" w:hAnsi="Times New Roman" w:cs="Times New Roman"/>
                <w:sz w:val="24"/>
                <w:szCs w:val="24"/>
              </w:rPr>
            </w:pPr>
            <w:r w:rsidRPr="000A57BA">
              <w:rPr>
                <w:rFonts w:ascii="Times New Roman" w:hAnsi="Times New Roman" w:cs="Times New Roman"/>
                <w:sz w:val="24"/>
                <w:szCs w:val="24"/>
              </w:rPr>
              <w:tab/>
              <w:t>•</w:t>
            </w:r>
            <w:r w:rsidRPr="000A57BA">
              <w:rPr>
                <w:rFonts w:ascii="Times New Roman" w:hAnsi="Times New Roman" w:cs="Times New Roman"/>
                <w:sz w:val="24"/>
                <w:szCs w:val="24"/>
              </w:rPr>
              <w:tab/>
              <w:t>Göz rengim</w:t>
            </w:r>
          </w:p>
          <w:p w14:paraId="70656CA4" w14:textId="77777777" w:rsidR="000A57BA" w:rsidRPr="000A57BA" w:rsidRDefault="000A57BA" w:rsidP="000A57BA">
            <w:pPr>
              <w:spacing w:line="360" w:lineRule="auto"/>
              <w:jc w:val="both"/>
              <w:rPr>
                <w:rFonts w:ascii="Times New Roman" w:hAnsi="Times New Roman" w:cs="Times New Roman"/>
                <w:sz w:val="24"/>
                <w:szCs w:val="24"/>
              </w:rPr>
            </w:pPr>
            <w:r w:rsidRPr="000A57BA">
              <w:rPr>
                <w:rFonts w:ascii="Times New Roman" w:hAnsi="Times New Roman" w:cs="Times New Roman"/>
                <w:sz w:val="24"/>
                <w:szCs w:val="24"/>
              </w:rPr>
              <w:tab/>
              <w:t>•</w:t>
            </w:r>
            <w:r w:rsidRPr="000A57BA">
              <w:rPr>
                <w:rFonts w:ascii="Times New Roman" w:hAnsi="Times New Roman" w:cs="Times New Roman"/>
                <w:sz w:val="24"/>
                <w:szCs w:val="24"/>
              </w:rPr>
              <w:tab/>
              <w:t>En sevdiğim renk</w:t>
            </w:r>
          </w:p>
          <w:p w14:paraId="7E05BD6B" w14:textId="77777777" w:rsidR="000A57BA" w:rsidRPr="000A57BA" w:rsidRDefault="000A57BA" w:rsidP="000A57BA">
            <w:pPr>
              <w:spacing w:line="360" w:lineRule="auto"/>
              <w:jc w:val="both"/>
              <w:rPr>
                <w:rFonts w:ascii="Times New Roman" w:hAnsi="Times New Roman" w:cs="Times New Roman"/>
                <w:sz w:val="24"/>
                <w:szCs w:val="24"/>
              </w:rPr>
            </w:pPr>
            <w:r w:rsidRPr="000A57BA">
              <w:rPr>
                <w:rFonts w:ascii="Times New Roman" w:hAnsi="Times New Roman" w:cs="Times New Roman"/>
                <w:sz w:val="24"/>
                <w:szCs w:val="24"/>
              </w:rPr>
              <w:tab/>
              <w:t>•</w:t>
            </w:r>
            <w:r w:rsidRPr="000A57BA">
              <w:rPr>
                <w:rFonts w:ascii="Times New Roman" w:hAnsi="Times New Roman" w:cs="Times New Roman"/>
                <w:sz w:val="24"/>
                <w:szCs w:val="24"/>
              </w:rPr>
              <w:tab/>
              <w:t>En sevdiğim yemek</w:t>
            </w:r>
          </w:p>
          <w:p w14:paraId="3D40BD2A" w14:textId="77777777" w:rsidR="000A57BA" w:rsidRPr="000A57BA" w:rsidRDefault="000A57BA" w:rsidP="000A57BA">
            <w:pPr>
              <w:spacing w:line="360" w:lineRule="auto"/>
              <w:jc w:val="both"/>
              <w:rPr>
                <w:rFonts w:ascii="Times New Roman" w:hAnsi="Times New Roman" w:cs="Times New Roman"/>
                <w:sz w:val="24"/>
                <w:szCs w:val="24"/>
              </w:rPr>
            </w:pPr>
            <w:r w:rsidRPr="000A57BA">
              <w:rPr>
                <w:rFonts w:ascii="Times New Roman" w:hAnsi="Times New Roman" w:cs="Times New Roman"/>
                <w:sz w:val="24"/>
                <w:szCs w:val="24"/>
              </w:rPr>
              <w:tab/>
              <w:t>•</w:t>
            </w:r>
            <w:r w:rsidRPr="000A57BA">
              <w:rPr>
                <w:rFonts w:ascii="Times New Roman" w:hAnsi="Times New Roman" w:cs="Times New Roman"/>
                <w:sz w:val="24"/>
                <w:szCs w:val="24"/>
              </w:rPr>
              <w:tab/>
              <w:t>En sevdiğim oyun</w:t>
            </w:r>
          </w:p>
          <w:p w14:paraId="67931D08" w14:textId="77A5C181" w:rsidR="00314787" w:rsidRPr="00314787" w:rsidRDefault="000A57BA" w:rsidP="000A57BA">
            <w:pPr>
              <w:spacing w:line="360" w:lineRule="auto"/>
              <w:jc w:val="both"/>
              <w:rPr>
                <w:rFonts w:ascii="Times New Roman" w:hAnsi="Times New Roman" w:cs="Times New Roman"/>
                <w:sz w:val="24"/>
                <w:szCs w:val="24"/>
              </w:rPr>
            </w:pPr>
            <w:r w:rsidRPr="000A57BA">
              <w:rPr>
                <w:rFonts w:ascii="Times New Roman" w:hAnsi="Times New Roman" w:cs="Times New Roman"/>
                <w:sz w:val="24"/>
                <w:szCs w:val="24"/>
              </w:rPr>
              <w:tab/>
              <w:t>•</w:t>
            </w:r>
            <w:r w:rsidRPr="000A57BA">
              <w:rPr>
                <w:rFonts w:ascii="Times New Roman" w:hAnsi="Times New Roman" w:cs="Times New Roman"/>
                <w:sz w:val="24"/>
                <w:szCs w:val="24"/>
              </w:rPr>
              <w:tab/>
              <w:t>Okulumun adı ve resmi</w:t>
            </w:r>
          </w:p>
          <w:p w14:paraId="11CD9DB1" w14:textId="62115F6A" w:rsidR="00314787" w:rsidRPr="00314787" w:rsidRDefault="002959E8" w:rsidP="00314787">
            <w:pPr>
              <w:spacing w:line="360" w:lineRule="auto"/>
              <w:jc w:val="both"/>
              <w:rPr>
                <w:rFonts w:ascii="Times New Roman" w:hAnsi="Times New Roman" w:cs="Times New Roman"/>
                <w:sz w:val="24"/>
                <w:szCs w:val="24"/>
              </w:rPr>
            </w:pPr>
            <w:r>
              <w:rPr>
                <w:rFonts w:ascii="Times New Roman" w:hAnsi="Times New Roman" w:cs="Times New Roman"/>
                <w:sz w:val="24"/>
                <w:szCs w:val="24"/>
              </w:rPr>
              <w:t>Sayfa oya kalemleri ile tamamlanır.</w:t>
            </w:r>
          </w:p>
          <w:p w14:paraId="6E712735" w14:textId="6D348876" w:rsidR="000A57BA" w:rsidRPr="000A57BA" w:rsidRDefault="000A57BA" w:rsidP="000A57BA">
            <w:pPr>
              <w:spacing w:line="360" w:lineRule="auto"/>
              <w:jc w:val="both"/>
              <w:rPr>
                <w:rFonts w:ascii="Times New Roman" w:hAnsi="Times New Roman" w:cs="Times New Roman"/>
                <w:sz w:val="24"/>
                <w:szCs w:val="24"/>
              </w:rPr>
            </w:pPr>
            <w:r w:rsidRPr="000A57BA">
              <w:rPr>
                <w:rFonts w:ascii="Times New Roman" w:hAnsi="Times New Roman" w:cs="Times New Roman"/>
                <w:sz w:val="24"/>
                <w:szCs w:val="24"/>
              </w:rPr>
              <w:t>Çocuklar yere oturur, öğretmen “Balon</w:t>
            </w:r>
            <w:r>
              <w:rPr>
                <w:rFonts w:ascii="Times New Roman" w:hAnsi="Times New Roman" w:cs="Times New Roman"/>
                <w:sz w:val="24"/>
                <w:szCs w:val="24"/>
              </w:rPr>
              <w:t>cuklar uçuyor” müziği yapar.</w:t>
            </w:r>
            <w:r>
              <w:t xml:space="preserve"> </w:t>
            </w:r>
            <w:proofErr w:type="gramStart"/>
            <w:r>
              <w:t>ş</w:t>
            </w:r>
            <w:r w:rsidRPr="000A57BA">
              <w:rPr>
                <w:rFonts w:ascii="Times New Roman" w:hAnsi="Times New Roman" w:cs="Times New Roman"/>
                <w:sz w:val="24"/>
                <w:szCs w:val="24"/>
              </w:rPr>
              <w:t>arkı</w:t>
            </w:r>
            <w:proofErr w:type="gramEnd"/>
            <w:r w:rsidRPr="000A57BA">
              <w:rPr>
                <w:rFonts w:ascii="Times New Roman" w:hAnsi="Times New Roman" w:cs="Times New Roman"/>
                <w:sz w:val="24"/>
                <w:szCs w:val="24"/>
              </w:rPr>
              <w:t>: “Ben Buyum”</w:t>
            </w:r>
          </w:p>
          <w:p w14:paraId="05FA133E" w14:textId="77777777" w:rsidR="000A57BA" w:rsidRPr="000A57BA" w:rsidRDefault="000A57BA" w:rsidP="000A57BA">
            <w:pPr>
              <w:spacing w:line="360" w:lineRule="auto"/>
              <w:jc w:val="both"/>
              <w:rPr>
                <w:rFonts w:ascii="Times New Roman" w:hAnsi="Times New Roman" w:cs="Times New Roman"/>
                <w:sz w:val="24"/>
                <w:szCs w:val="24"/>
              </w:rPr>
            </w:pPr>
            <w:r w:rsidRPr="000A57BA">
              <w:rPr>
                <w:rFonts w:ascii="Times New Roman" w:hAnsi="Times New Roman" w:cs="Times New Roman"/>
                <w:sz w:val="24"/>
                <w:szCs w:val="24"/>
              </w:rPr>
              <w:t>Ben buyum, ben buyum</w:t>
            </w:r>
          </w:p>
          <w:p w14:paraId="65C0F615" w14:textId="77777777" w:rsidR="000A57BA" w:rsidRPr="000A57BA" w:rsidRDefault="000A57BA" w:rsidP="000A57BA">
            <w:pPr>
              <w:spacing w:line="360" w:lineRule="auto"/>
              <w:jc w:val="both"/>
              <w:rPr>
                <w:rFonts w:ascii="Times New Roman" w:hAnsi="Times New Roman" w:cs="Times New Roman"/>
                <w:sz w:val="24"/>
                <w:szCs w:val="24"/>
              </w:rPr>
            </w:pPr>
            <w:r w:rsidRPr="000A57BA">
              <w:rPr>
                <w:rFonts w:ascii="Times New Roman" w:hAnsi="Times New Roman" w:cs="Times New Roman"/>
                <w:sz w:val="24"/>
                <w:szCs w:val="24"/>
              </w:rPr>
              <w:t>Küçücük bir çocuğum</w:t>
            </w:r>
          </w:p>
          <w:p w14:paraId="36AD6530" w14:textId="77777777" w:rsidR="000A57BA" w:rsidRPr="000A57BA" w:rsidRDefault="000A57BA" w:rsidP="000A57BA">
            <w:pPr>
              <w:spacing w:line="360" w:lineRule="auto"/>
              <w:jc w:val="both"/>
              <w:rPr>
                <w:rFonts w:ascii="Times New Roman" w:hAnsi="Times New Roman" w:cs="Times New Roman"/>
                <w:sz w:val="24"/>
                <w:szCs w:val="24"/>
              </w:rPr>
            </w:pPr>
            <w:r w:rsidRPr="000A57BA">
              <w:rPr>
                <w:rFonts w:ascii="Times New Roman" w:hAnsi="Times New Roman" w:cs="Times New Roman"/>
                <w:sz w:val="24"/>
                <w:szCs w:val="24"/>
              </w:rPr>
              <w:t>Gözlerim parlak, ellerim minik</w:t>
            </w:r>
          </w:p>
          <w:p w14:paraId="56B0D646" w14:textId="06A9DE64" w:rsidR="000A57BA" w:rsidRPr="000A57BA" w:rsidRDefault="002959E8" w:rsidP="000A57BA">
            <w:pPr>
              <w:spacing w:line="360" w:lineRule="auto"/>
              <w:jc w:val="both"/>
              <w:rPr>
                <w:rFonts w:ascii="Times New Roman" w:hAnsi="Times New Roman" w:cs="Times New Roman"/>
                <w:sz w:val="24"/>
                <w:szCs w:val="24"/>
              </w:rPr>
            </w:pPr>
            <w:r>
              <w:rPr>
                <w:rFonts w:ascii="Times New Roman" w:hAnsi="Times New Roman" w:cs="Times New Roman"/>
                <w:sz w:val="24"/>
                <w:szCs w:val="24"/>
              </w:rPr>
              <w:t>Kendimi çok seviyorum</w:t>
            </w:r>
          </w:p>
          <w:p w14:paraId="59190D7A" w14:textId="77777777" w:rsidR="000A57BA" w:rsidRPr="000A57BA" w:rsidRDefault="000A57BA" w:rsidP="000A57BA">
            <w:pPr>
              <w:spacing w:line="360" w:lineRule="auto"/>
              <w:jc w:val="both"/>
              <w:rPr>
                <w:rFonts w:ascii="Times New Roman" w:hAnsi="Times New Roman" w:cs="Times New Roman"/>
                <w:sz w:val="24"/>
                <w:szCs w:val="24"/>
              </w:rPr>
            </w:pPr>
            <w:r w:rsidRPr="000A57BA">
              <w:rPr>
                <w:rFonts w:ascii="Times New Roman" w:hAnsi="Times New Roman" w:cs="Times New Roman"/>
                <w:sz w:val="24"/>
                <w:szCs w:val="24"/>
              </w:rPr>
              <w:tab/>
              <w:t>•</w:t>
            </w:r>
            <w:r w:rsidRPr="000A57BA">
              <w:rPr>
                <w:rFonts w:ascii="Times New Roman" w:hAnsi="Times New Roman" w:cs="Times New Roman"/>
                <w:sz w:val="24"/>
                <w:szCs w:val="24"/>
              </w:rPr>
              <w:tab/>
              <w:t>Her çocuk sırayla bir “özelliğini” söyler (Ben çok iyi top oynarım, ben komiğim vs.).</w:t>
            </w:r>
          </w:p>
          <w:p w14:paraId="7623929F" w14:textId="77777777" w:rsidR="000A57BA" w:rsidRPr="000A57BA" w:rsidRDefault="000A57BA" w:rsidP="000A57BA">
            <w:pPr>
              <w:spacing w:line="360" w:lineRule="auto"/>
              <w:jc w:val="both"/>
              <w:rPr>
                <w:rFonts w:ascii="Times New Roman" w:hAnsi="Times New Roman" w:cs="Times New Roman"/>
                <w:sz w:val="24"/>
                <w:szCs w:val="24"/>
              </w:rPr>
            </w:pPr>
            <w:r w:rsidRPr="000A57BA">
              <w:rPr>
                <w:rFonts w:ascii="Times New Roman" w:hAnsi="Times New Roman" w:cs="Times New Roman"/>
                <w:sz w:val="24"/>
                <w:szCs w:val="24"/>
              </w:rPr>
              <w:t>Kendim Portrem”</w:t>
            </w:r>
          </w:p>
          <w:p w14:paraId="4DBCDB31" w14:textId="77777777" w:rsidR="000A57BA" w:rsidRPr="000A57BA" w:rsidRDefault="000A57BA" w:rsidP="000A57BA">
            <w:pPr>
              <w:spacing w:line="360" w:lineRule="auto"/>
              <w:jc w:val="both"/>
              <w:rPr>
                <w:rFonts w:ascii="Times New Roman" w:hAnsi="Times New Roman" w:cs="Times New Roman"/>
                <w:sz w:val="24"/>
                <w:szCs w:val="24"/>
              </w:rPr>
            </w:pPr>
            <w:r w:rsidRPr="000A57BA">
              <w:rPr>
                <w:rFonts w:ascii="Times New Roman" w:hAnsi="Times New Roman" w:cs="Times New Roman"/>
                <w:sz w:val="24"/>
                <w:szCs w:val="24"/>
              </w:rPr>
              <w:tab/>
              <w:t>•</w:t>
            </w:r>
            <w:r w:rsidRPr="000A57BA">
              <w:rPr>
                <w:rFonts w:ascii="Times New Roman" w:hAnsi="Times New Roman" w:cs="Times New Roman"/>
                <w:sz w:val="24"/>
                <w:szCs w:val="24"/>
              </w:rPr>
              <w:tab/>
              <w:t>Ayna karşısında kendi yüzünü inceleyen çocuklar pastel boyalarla portrelerini çizer.</w:t>
            </w:r>
          </w:p>
          <w:p w14:paraId="5160C5B4" w14:textId="6CEE253D" w:rsidR="000A57BA" w:rsidRPr="000A57BA" w:rsidRDefault="000A57BA" w:rsidP="000A57BA">
            <w:pPr>
              <w:spacing w:line="360" w:lineRule="auto"/>
              <w:jc w:val="both"/>
              <w:rPr>
                <w:rFonts w:ascii="Times New Roman" w:hAnsi="Times New Roman" w:cs="Times New Roman"/>
                <w:sz w:val="24"/>
                <w:szCs w:val="24"/>
              </w:rPr>
            </w:pPr>
            <w:r w:rsidRPr="000A57BA">
              <w:rPr>
                <w:rFonts w:ascii="Times New Roman" w:hAnsi="Times New Roman" w:cs="Times New Roman"/>
                <w:sz w:val="24"/>
                <w:szCs w:val="24"/>
              </w:rPr>
              <w:tab/>
              <w:t>•</w:t>
            </w:r>
            <w:r w:rsidRPr="000A57BA">
              <w:rPr>
                <w:rFonts w:ascii="Times New Roman" w:hAnsi="Times New Roman" w:cs="Times New Roman"/>
                <w:sz w:val="24"/>
                <w:szCs w:val="24"/>
              </w:rPr>
              <w:tab/>
              <w:t>Portreler, “</w:t>
            </w:r>
            <w:r>
              <w:rPr>
                <w:rFonts w:ascii="Times New Roman" w:hAnsi="Times New Roman" w:cs="Times New Roman"/>
                <w:sz w:val="24"/>
                <w:szCs w:val="24"/>
              </w:rPr>
              <w:t>Sınıfımda Ben” panosuna asılır.</w:t>
            </w:r>
          </w:p>
          <w:p w14:paraId="3392D9E0" w14:textId="090B1C64" w:rsidR="000A57BA" w:rsidRPr="000A57BA" w:rsidRDefault="000A57BA" w:rsidP="000A57BA">
            <w:pPr>
              <w:spacing w:line="360" w:lineRule="auto"/>
              <w:jc w:val="both"/>
              <w:rPr>
                <w:rFonts w:ascii="Times New Roman" w:hAnsi="Times New Roman" w:cs="Times New Roman"/>
                <w:sz w:val="24"/>
                <w:szCs w:val="24"/>
              </w:rPr>
            </w:pPr>
            <w:bookmarkStart w:id="0" w:name="_GoBack"/>
            <w:bookmarkEnd w:id="0"/>
            <w:r w:rsidRPr="000A57BA">
              <w:rPr>
                <w:rFonts w:ascii="Times New Roman" w:hAnsi="Times New Roman" w:cs="Times New Roman"/>
                <w:sz w:val="24"/>
                <w:szCs w:val="24"/>
              </w:rPr>
              <w:t>OKUL GEZİSİ</w:t>
            </w:r>
          </w:p>
          <w:p w14:paraId="23BD2577" w14:textId="77777777" w:rsidR="000A57BA" w:rsidRPr="000A57BA" w:rsidRDefault="000A57BA" w:rsidP="000A57BA">
            <w:pPr>
              <w:spacing w:line="360" w:lineRule="auto"/>
              <w:jc w:val="both"/>
              <w:rPr>
                <w:rFonts w:ascii="Times New Roman" w:hAnsi="Times New Roman" w:cs="Times New Roman"/>
                <w:sz w:val="24"/>
                <w:szCs w:val="24"/>
              </w:rPr>
            </w:pPr>
            <w:r w:rsidRPr="000A57BA">
              <w:rPr>
                <w:rFonts w:ascii="Times New Roman" w:hAnsi="Times New Roman" w:cs="Times New Roman"/>
                <w:sz w:val="24"/>
                <w:szCs w:val="24"/>
              </w:rPr>
              <w:tab/>
              <w:t>•</w:t>
            </w:r>
            <w:r w:rsidRPr="000A57BA">
              <w:rPr>
                <w:rFonts w:ascii="Times New Roman" w:hAnsi="Times New Roman" w:cs="Times New Roman"/>
                <w:sz w:val="24"/>
                <w:szCs w:val="24"/>
              </w:rPr>
              <w:tab/>
              <w:t>Sınıf treni oluşturulur.</w:t>
            </w:r>
          </w:p>
          <w:p w14:paraId="2A531DD3" w14:textId="77777777" w:rsidR="000A57BA" w:rsidRPr="000A57BA" w:rsidRDefault="000A57BA" w:rsidP="000A57BA">
            <w:pPr>
              <w:spacing w:line="360" w:lineRule="auto"/>
              <w:jc w:val="both"/>
              <w:rPr>
                <w:rFonts w:ascii="Times New Roman" w:hAnsi="Times New Roman" w:cs="Times New Roman"/>
                <w:sz w:val="24"/>
                <w:szCs w:val="24"/>
              </w:rPr>
            </w:pPr>
            <w:r w:rsidRPr="000A57BA">
              <w:rPr>
                <w:rFonts w:ascii="Times New Roman" w:hAnsi="Times New Roman" w:cs="Times New Roman"/>
                <w:sz w:val="24"/>
                <w:szCs w:val="24"/>
              </w:rPr>
              <w:tab/>
              <w:t>•</w:t>
            </w:r>
            <w:r w:rsidRPr="000A57BA">
              <w:rPr>
                <w:rFonts w:ascii="Times New Roman" w:hAnsi="Times New Roman" w:cs="Times New Roman"/>
                <w:sz w:val="24"/>
                <w:szCs w:val="24"/>
              </w:rPr>
              <w:tab/>
              <w:t>Okulun tüm alanları gezilir: Tuvalet, bahçe, öğretmenler odası, kantin…</w:t>
            </w:r>
          </w:p>
          <w:p w14:paraId="1E6495BF" w14:textId="607DCC80" w:rsidR="00314787" w:rsidRPr="00314787" w:rsidRDefault="000A57BA" w:rsidP="000A57BA">
            <w:pPr>
              <w:spacing w:line="360" w:lineRule="auto"/>
              <w:jc w:val="both"/>
              <w:rPr>
                <w:rFonts w:ascii="Times New Roman" w:hAnsi="Times New Roman" w:cs="Times New Roman"/>
                <w:sz w:val="24"/>
                <w:szCs w:val="24"/>
              </w:rPr>
            </w:pPr>
            <w:r w:rsidRPr="000A57BA">
              <w:rPr>
                <w:rFonts w:ascii="Times New Roman" w:hAnsi="Times New Roman" w:cs="Times New Roman"/>
                <w:sz w:val="24"/>
                <w:szCs w:val="24"/>
              </w:rPr>
              <w:tab/>
              <w:t>•</w:t>
            </w:r>
            <w:r w:rsidRPr="000A57BA">
              <w:rPr>
                <w:rFonts w:ascii="Times New Roman" w:hAnsi="Times New Roman" w:cs="Times New Roman"/>
                <w:sz w:val="24"/>
                <w:szCs w:val="24"/>
              </w:rPr>
              <w:tab/>
              <w:t>“Burası Neresi?” oyunuyla çocuklar mekânları tanımlar.</w:t>
            </w:r>
            <w:r w:rsidR="002959E8">
              <w:rPr>
                <w:rFonts w:ascii="Times New Roman" w:hAnsi="Times New Roman" w:cs="Times New Roman"/>
                <w:sz w:val="24"/>
                <w:szCs w:val="24"/>
              </w:rPr>
              <w:t xml:space="preserve"> Ardında hangi alan kullanılıyorsa…</w:t>
            </w:r>
          </w:p>
          <w:p w14:paraId="05A8AC03" w14:textId="407B80BB" w:rsidR="002959E8" w:rsidRPr="002959E8" w:rsidRDefault="002959E8" w:rsidP="002959E8">
            <w:pPr>
              <w:rPr>
                <w:rFonts w:ascii="Times New Roman" w:hAnsi="Times New Roman" w:cs="Times New Roman"/>
                <w:noProof/>
                <w:sz w:val="24"/>
                <w:szCs w:val="18"/>
              </w:rPr>
            </w:pPr>
            <w:r w:rsidRPr="002959E8">
              <w:rPr>
                <w:rFonts w:ascii="Times New Roman" w:hAnsi="Times New Roman" w:cs="Times New Roman"/>
                <w:noProof/>
                <w:sz w:val="24"/>
                <w:szCs w:val="18"/>
              </w:rPr>
              <w:t xml:space="preserve">Balon taşıma oyunu </w:t>
            </w:r>
            <w:r>
              <w:rPr>
                <w:rFonts w:ascii="Times New Roman" w:hAnsi="Times New Roman" w:cs="Times New Roman"/>
                <w:noProof/>
                <w:sz w:val="24"/>
                <w:szCs w:val="18"/>
              </w:rPr>
              <w:t>oynanır.</w:t>
            </w:r>
          </w:p>
          <w:p w14:paraId="4FB78DED" w14:textId="77777777" w:rsidR="002959E8" w:rsidRPr="00A36AE4" w:rsidRDefault="002959E8" w:rsidP="002959E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2959E8">
              <w:rPr>
                <w:rFonts w:ascii="Times New Roman" w:hAnsi="Times New Roman" w:cs="Times New Roman"/>
                <w:noProof/>
                <w:sz w:val="24"/>
                <w:szCs w:val="18"/>
              </w:rPr>
              <w:t>Bu oyun bahçede oynanabilir. Çocuklar ikili olarak gruplanır. Her gruba bir balon verilir. Vücutlarının farklı bölümlerini kullanarak balonu bir noktadan bir noktaya düşürmeden götürmeye çalışırlar</w:t>
            </w:r>
            <w:r>
              <w:rPr>
                <w:rFonts w:ascii="Times New Roman" w:hAnsi="Times New Roman" w:cs="Times New Roman"/>
                <w:noProof/>
                <w:sz w:val="24"/>
                <w:szCs w:val="18"/>
              </w:rPr>
              <w:t xml:space="preserve"> </w:t>
            </w:r>
            <w:del w:id="1" w:author="DT" w:date="2021-08-24T09:57:00Z">
              <w:r w:rsidRPr="002959E8" w:rsidDel="00C75147">
                <w:rPr>
                  <w:rFonts w:ascii="Times New Roman" w:hAnsi="Times New Roman" w:cs="Times New Roman"/>
                  <w:noProof/>
                  <w:sz w:val="24"/>
                  <w:szCs w:val="18"/>
                </w:rPr>
                <w:delText xml:space="preserve">. </w:delText>
              </w:r>
            </w:del>
            <w:r w:rsidRPr="002959E8">
              <w:rPr>
                <w:rFonts w:ascii="Times New Roman" w:hAnsi="Times New Roman" w:cs="Times New Roman"/>
                <w:noProof/>
                <w:sz w:val="24"/>
                <w:szCs w:val="18"/>
              </w:rPr>
              <w:t>(eller, Karın, omuzlar, kafaları vb…)</w:t>
            </w:r>
            <w:ins w:id="2" w:author="DT" w:date="2021-08-24T09:57:00Z">
              <w:r w:rsidRPr="002959E8">
                <w:rPr>
                  <w:rFonts w:ascii="Times New Roman" w:hAnsi="Times New Roman" w:cs="Times New Roman"/>
                  <w:noProof/>
                  <w:sz w:val="24"/>
                  <w:szCs w:val="18"/>
                </w:rPr>
                <w:t>.</w:t>
              </w:r>
            </w:ins>
            <w:r w:rsidRPr="00A36AE4">
              <w:rPr>
                <w:rFonts w:ascii="Times New Roman" w:eastAsia="Times New Roman" w:hAnsi="Times New Roman" w:cs="Times New Roman"/>
                <w:kern w:val="0"/>
                <w:sz w:val="24"/>
                <w:szCs w:val="24"/>
                <w:lang w:eastAsia="tr-TR"/>
                <w14:ligatures w14:val="none"/>
              </w:rPr>
              <w:t>(HSAB.2.a</w:t>
            </w:r>
            <w:proofErr w:type="gramStart"/>
            <w:r w:rsidRPr="00A36AE4">
              <w:rPr>
                <w:rFonts w:ascii="Times New Roman" w:eastAsia="Times New Roman" w:hAnsi="Times New Roman" w:cs="Times New Roman"/>
                <w:kern w:val="0"/>
                <w:sz w:val="24"/>
                <w:szCs w:val="24"/>
                <w:lang w:eastAsia="tr-TR"/>
                <w14:ligatures w14:val="none"/>
              </w:rPr>
              <w:t>.,</w:t>
            </w:r>
            <w:proofErr w:type="gramEnd"/>
            <w:r w:rsidRPr="00A36AE4">
              <w:rPr>
                <w:rFonts w:ascii="Times New Roman" w:eastAsia="Times New Roman" w:hAnsi="Times New Roman" w:cs="Times New Roman"/>
                <w:kern w:val="0"/>
                <w:sz w:val="24"/>
                <w:szCs w:val="24"/>
                <w:lang w:eastAsia="tr-TR"/>
                <w14:ligatures w14:val="none"/>
              </w:rPr>
              <w:t xml:space="preserve"> SDB2.2.SB1., SDB2.1.SB3.)</w:t>
            </w:r>
          </w:p>
          <w:p w14:paraId="32DB959B" w14:textId="5D065CA0" w:rsidR="002959E8" w:rsidRPr="002959E8" w:rsidRDefault="002959E8" w:rsidP="002959E8">
            <w:pPr>
              <w:rPr>
                <w:rFonts w:ascii="Times New Roman" w:hAnsi="Times New Roman" w:cs="Times New Roman"/>
                <w:sz w:val="24"/>
                <w:szCs w:val="18"/>
              </w:rPr>
            </w:pPr>
          </w:p>
          <w:p w14:paraId="2C3AF2A9" w14:textId="0D215699" w:rsidR="00642EDC" w:rsidRPr="00625864" w:rsidRDefault="005567F2" w:rsidP="00CE5439">
            <w:pPr>
              <w:pStyle w:val="NormalWeb"/>
              <w:spacing w:before="0" w:beforeAutospacing="0" w:line="360" w:lineRule="auto"/>
              <w:jc w:val="both"/>
              <w:rPr>
                <w:rStyle w:val="Gl"/>
                <w:rFonts w:eastAsiaTheme="majorEastAsia"/>
                <w:color w:val="212529"/>
              </w:rPr>
            </w:pPr>
            <w:r w:rsidRPr="002959E8">
              <w:rPr>
                <w:rStyle w:val="Gl"/>
                <w:rFonts w:eastAsiaTheme="majorEastAsia"/>
                <w:color w:val="212529"/>
                <w:sz w:val="36"/>
              </w:rPr>
              <w:br/>
            </w:r>
            <w:r w:rsidR="00642EDC" w:rsidRPr="00625864">
              <w:rPr>
                <w:rStyle w:val="Gl"/>
                <w:rFonts w:eastAsiaTheme="majorEastAsia"/>
                <w:color w:val="212529"/>
              </w:rPr>
              <w:t>DEĞERLENDİRME</w:t>
            </w:r>
          </w:p>
          <w:p w14:paraId="3113D293" w14:textId="77777777" w:rsidR="0043142D" w:rsidRPr="00625864" w:rsidRDefault="0043142D" w:rsidP="00CE5439">
            <w:pPr>
              <w:spacing w:line="360" w:lineRule="auto"/>
              <w:jc w:val="both"/>
              <w:rPr>
                <w:rFonts w:ascii="Times New Roman" w:hAnsi="Times New Roman" w:cs="Times New Roman"/>
                <w:bCs/>
                <w:sz w:val="24"/>
                <w:szCs w:val="24"/>
              </w:rPr>
            </w:pPr>
            <w:r w:rsidRPr="00625864">
              <w:rPr>
                <w:rFonts w:ascii="Times New Roman" w:hAnsi="Times New Roman" w:cs="Times New Roman"/>
                <w:bCs/>
                <w:sz w:val="24"/>
                <w:szCs w:val="24"/>
              </w:rPr>
              <w:t>Tanıştıktan sonra hangi nezaket sözcüğünü kullandık?</w:t>
            </w:r>
          </w:p>
          <w:p w14:paraId="6082271E" w14:textId="77777777" w:rsidR="0043142D" w:rsidRPr="00625864" w:rsidRDefault="0043142D" w:rsidP="00CE5439">
            <w:pPr>
              <w:spacing w:line="360" w:lineRule="auto"/>
              <w:jc w:val="both"/>
              <w:rPr>
                <w:rFonts w:ascii="Times New Roman" w:hAnsi="Times New Roman" w:cs="Times New Roman"/>
                <w:bCs/>
                <w:sz w:val="24"/>
                <w:szCs w:val="24"/>
              </w:rPr>
            </w:pPr>
            <w:r w:rsidRPr="00625864">
              <w:rPr>
                <w:rFonts w:ascii="Times New Roman" w:hAnsi="Times New Roman" w:cs="Times New Roman"/>
                <w:bCs/>
                <w:sz w:val="24"/>
                <w:szCs w:val="24"/>
              </w:rPr>
              <w:t>Tanışma oyunumuzu oynarken nasıl hissettin?</w:t>
            </w:r>
          </w:p>
          <w:p w14:paraId="7C23A24E" w14:textId="77777777" w:rsidR="0043142D" w:rsidRPr="00625864" w:rsidRDefault="0043142D" w:rsidP="00CE5439">
            <w:pPr>
              <w:spacing w:line="360" w:lineRule="auto"/>
              <w:jc w:val="both"/>
              <w:rPr>
                <w:rFonts w:ascii="Times New Roman" w:hAnsi="Times New Roman" w:cs="Times New Roman"/>
                <w:bCs/>
                <w:sz w:val="24"/>
                <w:szCs w:val="24"/>
              </w:rPr>
            </w:pPr>
            <w:r w:rsidRPr="00625864">
              <w:rPr>
                <w:rFonts w:ascii="Times New Roman" w:hAnsi="Times New Roman" w:cs="Times New Roman"/>
                <w:bCs/>
                <w:sz w:val="24"/>
                <w:szCs w:val="24"/>
              </w:rPr>
              <w:t>İsimlerimizi öğrenmek, tanışmak neden önemlidir?</w:t>
            </w:r>
          </w:p>
          <w:p w14:paraId="157B2A56" w14:textId="27127D11" w:rsidR="0043142D" w:rsidRPr="00625864" w:rsidRDefault="0043142D" w:rsidP="00CE5439">
            <w:pPr>
              <w:spacing w:line="360" w:lineRule="auto"/>
              <w:jc w:val="both"/>
              <w:rPr>
                <w:rFonts w:ascii="Times New Roman" w:hAnsi="Times New Roman" w:cs="Times New Roman"/>
                <w:bCs/>
                <w:sz w:val="24"/>
                <w:szCs w:val="24"/>
              </w:rPr>
            </w:pPr>
            <w:r w:rsidRPr="00625864">
              <w:rPr>
                <w:rFonts w:ascii="Times New Roman" w:hAnsi="Times New Roman" w:cs="Times New Roman"/>
                <w:bCs/>
                <w:sz w:val="24"/>
                <w:szCs w:val="24"/>
              </w:rPr>
              <w:t>Daha önce birileriyle tanışıp arkadaş oldunuz mu? Nerede?</w:t>
            </w:r>
          </w:p>
          <w:p w14:paraId="67635560" w14:textId="77777777" w:rsidR="00EF7872" w:rsidRPr="00625864" w:rsidRDefault="00EF7872" w:rsidP="00CE5439">
            <w:pPr>
              <w:spacing w:line="360" w:lineRule="auto"/>
              <w:jc w:val="both"/>
              <w:rPr>
                <w:rFonts w:ascii="Times New Roman" w:hAnsi="Times New Roman" w:cs="Times New Roman"/>
                <w:bCs/>
                <w:sz w:val="24"/>
                <w:szCs w:val="24"/>
              </w:rPr>
            </w:pPr>
            <w:r w:rsidRPr="00625864">
              <w:rPr>
                <w:rFonts w:ascii="Times New Roman" w:hAnsi="Times New Roman" w:cs="Times New Roman"/>
                <w:bCs/>
                <w:sz w:val="24"/>
                <w:szCs w:val="24"/>
              </w:rPr>
              <w:t>Okul gezisinde dikkatini çeken şeyler nelerdi?</w:t>
            </w:r>
          </w:p>
          <w:p w14:paraId="44C85D17" w14:textId="4BB9889C" w:rsidR="00AB0B62" w:rsidRPr="00625864" w:rsidRDefault="00EF7872" w:rsidP="00CE5439">
            <w:pPr>
              <w:spacing w:line="360" w:lineRule="auto"/>
              <w:jc w:val="both"/>
              <w:rPr>
                <w:rFonts w:ascii="Times New Roman" w:hAnsi="Times New Roman" w:cs="Times New Roman"/>
                <w:bCs/>
                <w:sz w:val="24"/>
                <w:szCs w:val="24"/>
              </w:rPr>
            </w:pPr>
            <w:r w:rsidRPr="00625864">
              <w:rPr>
                <w:rFonts w:ascii="Times New Roman" w:hAnsi="Times New Roman" w:cs="Times New Roman"/>
                <w:bCs/>
                <w:sz w:val="24"/>
                <w:szCs w:val="24"/>
              </w:rPr>
              <w:t>Sınıftan tren şeklinde sırayla neden çıktık?</w:t>
            </w:r>
          </w:p>
        </w:tc>
      </w:tr>
      <w:tr w:rsidR="00642EDC" w:rsidRPr="00625864" w14:paraId="4BE50375" w14:textId="77777777" w:rsidTr="00642EDC">
        <w:trPr>
          <w:trHeight w:val="567"/>
        </w:trPr>
        <w:tc>
          <w:tcPr>
            <w:tcW w:w="9062" w:type="dxa"/>
            <w:gridSpan w:val="2"/>
          </w:tcPr>
          <w:p w14:paraId="2E1738A6" w14:textId="6174148D" w:rsidR="00642EDC" w:rsidRPr="00625864" w:rsidRDefault="004613C3" w:rsidP="00CE5439">
            <w:pPr>
              <w:spacing w:line="360" w:lineRule="auto"/>
              <w:rPr>
                <w:rFonts w:ascii="Times New Roman" w:hAnsi="Times New Roman" w:cs="Times New Roman"/>
                <w:sz w:val="24"/>
                <w:szCs w:val="24"/>
              </w:rPr>
            </w:pPr>
            <w:r w:rsidRPr="00625864">
              <w:rPr>
                <w:rFonts w:ascii="Times New Roman" w:hAnsi="Times New Roman" w:cs="Times New Roman"/>
                <w:b/>
                <w:bCs/>
                <w:color w:val="000000"/>
                <w:sz w:val="24"/>
                <w:szCs w:val="24"/>
                <w:shd w:val="clear" w:color="auto" w:fill="FFF3CD"/>
              </w:rPr>
              <w:lastRenderedPageBreak/>
              <w:t xml:space="preserve"> </w:t>
            </w:r>
            <w:r w:rsidRPr="00625864">
              <w:rPr>
                <w:rFonts w:ascii="Times New Roman" w:hAnsi="Times New Roman" w:cs="Times New Roman"/>
                <w:color w:val="000000"/>
                <w:sz w:val="24"/>
                <w:szCs w:val="24"/>
                <w:shd w:val="clear" w:color="auto" w:fill="FFF3CD"/>
              </w:rPr>
              <w:t xml:space="preserve"> </w:t>
            </w:r>
            <w:r w:rsidR="00642EDC" w:rsidRPr="00625864">
              <w:rPr>
                <w:rFonts w:ascii="Times New Roman" w:hAnsi="Times New Roman" w:cs="Times New Roman"/>
                <w:b/>
                <w:bCs/>
                <w:color w:val="000000"/>
                <w:sz w:val="24"/>
                <w:szCs w:val="24"/>
                <w:shd w:val="clear" w:color="auto" w:fill="FFF3CD"/>
              </w:rPr>
              <w:t>Farklılaştırma</w:t>
            </w:r>
          </w:p>
        </w:tc>
      </w:tr>
      <w:tr w:rsidR="00AB0B62" w:rsidRPr="00625864" w14:paraId="259BB3AC" w14:textId="77777777" w:rsidTr="00836ECE">
        <w:trPr>
          <w:trHeight w:val="1134"/>
        </w:trPr>
        <w:tc>
          <w:tcPr>
            <w:tcW w:w="1736" w:type="dxa"/>
          </w:tcPr>
          <w:p w14:paraId="71E51694" w14:textId="02727D64" w:rsidR="00AB0B62" w:rsidRPr="00625864" w:rsidRDefault="00E60A4A" w:rsidP="00CE5439">
            <w:pPr>
              <w:spacing w:line="360" w:lineRule="auto"/>
              <w:rPr>
                <w:rFonts w:ascii="Times New Roman" w:hAnsi="Times New Roman" w:cs="Times New Roman"/>
                <w:sz w:val="24"/>
                <w:szCs w:val="24"/>
              </w:rPr>
            </w:pPr>
            <w:r w:rsidRPr="00625864">
              <w:rPr>
                <w:rFonts w:ascii="Times New Roman" w:hAnsi="Times New Roman" w:cs="Times New Roman"/>
                <w:color w:val="000000"/>
                <w:sz w:val="24"/>
                <w:szCs w:val="24"/>
                <w:shd w:val="clear" w:color="auto" w:fill="F8F9FA"/>
              </w:rPr>
              <w:t>Zenginleştirme</w:t>
            </w:r>
          </w:p>
        </w:tc>
        <w:tc>
          <w:tcPr>
            <w:tcW w:w="7326" w:type="dxa"/>
          </w:tcPr>
          <w:p w14:paraId="7CA01D94" w14:textId="746546AE" w:rsidR="00AB0B62" w:rsidRPr="00625864" w:rsidRDefault="001212C3" w:rsidP="00CE5439">
            <w:pPr>
              <w:spacing w:line="360" w:lineRule="auto"/>
              <w:rPr>
                <w:rFonts w:ascii="Times New Roman" w:hAnsi="Times New Roman" w:cs="Times New Roman"/>
                <w:sz w:val="24"/>
                <w:szCs w:val="24"/>
              </w:rPr>
            </w:pPr>
            <w:r>
              <w:rPr>
                <w:rFonts w:ascii="Times New Roman" w:hAnsi="Times New Roman" w:cs="Times New Roman"/>
                <w:color w:val="212529"/>
                <w:sz w:val="24"/>
                <w:szCs w:val="24"/>
                <w:shd w:val="clear" w:color="auto" w:fill="FFFFFF"/>
              </w:rPr>
              <w:t>O</w:t>
            </w:r>
            <w:r w:rsidR="00A442DC" w:rsidRPr="00625864">
              <w:rPr>
                <w:rFonts w:ascii="Times New Roman" w:hAnsi="Times New Roman" w:cs="Times New Roman"/>
                <w:color w:val="212529"/>
                <w:sz w:val="24"/>
                <w:szCs w:val="24"/>
                <w:shd w:val="clear" w:color="auto" w:fill="FFFFFF"/>
              </w:rPr>
              <w:t xml:space="preserve">yununda trendeki çocukları sayma çalışması yapılabilir. </w:t>
            </w:r>
            <w:r w:rsidR="00D86C90" w:rsidRPr="00625864">
              <w:rPr>
                <w:rFonts w:ascii="Times New Roman" w:hAnsi="Times New Roman" w:cs="Times New Roman"/>
                <w:color w:val="212529"/>
                <w:sz w:val="24"/>
                <w:szCs w:val="24"/>
                <w:shd w:val="clear" w:color="auto" w:fill="FFFFFF"/>
              </w:rPr>
              <w:t>Trendeki a</w:t>
            </w:r>
            <w:r w:rsidR="00A442DC" w:rsidRPr="00625864">
              <w:rPr>
                <w:rFonts w:ascii="Times New Roman" w:hAnsi="Times New Roman" w:cs="Times New Roman"/>
                <w:color w:val="212529"/>
                <w:sz w:val="24"/>
                <w:szCs w:val="24"/>
                <w:shd w:val="clear" w:color="auto" w:fill="FFFFFF"/>
              </w:rPr>
              <w:t>rkadaşların</w:t>
            </w:r>
            <w:r w:rsidR="00D86C90" w:rsidRPr="00625864">
              <w:rPr>
                <w:rFonts w:ascii="Times New Roman" w:hAnsi="Times New Roman" w:cs="Times New Roman"/>
                <w:color w:val="212529"/>
                <w:sz w:val="24"/>
                <w:szCs w:val="24"/>
                <w:shd w:val="clear" w:color="auto" w:fill="FFFFFF"/>
              </w:rPr>
              <w:t xml:space="preserve"> </w:t>
            </w:r>
            <w:r w:rsidR="00A81151" w:rsidRPr="00625864">
              <w:rPr>
                <w:rFonts w:ascii="Times New Roman" w:hAnsi="Times New Roman" w:cs="Times New Roman"/>
                <w:color w:val="212529"/>
                <w:sz w:val="24"/>
                <w:szCs w:val="24"/>
                <w:shd w:val="clear" w:color="auto" w:fill="FFFFFF"/>
              </w:rPr>
              <w:t>isimlerini sırayla söylemesi sağlanır.</w:t>
            </w:r>
          </w:p>
        </w:tc>
      </w:tr>
      <w:tr w:rsidR="00AB0B62" w:rsidRPr="00625864" w14:paraId="727FD015" w14:textId="77777777" w:rsidTr="00836ECE">
        <w:trPr>
          <w:trHeight w:val="1134"/>
        </w:trPr>
        <w:tc>
          <w:tcPr>
            <w:tcW w:w="1736" w:type="dxa"/>
          </w:tcPr>
          <w:p w14:paraId="04BA2F6B" w14:textId="6CF46105" w:rsidR="00AB0B62" w:rsidRPr="00625864" w:rsidRDefault="00E60A4A" w:rsidP="00CE5439">
            <w:pPr>
              <w:spacing w:line="360" w:lineRule="auto"/>
              <w:rPr>
                <w:rFonts w:ascii="Times New Roman" w:hAnsi="Times New Roman" w:cs="Times New Roman"/>
                <w:sz w:val="24"/>
                <w:szCs w:val="24"/>
              </w:rPr>
            </w:pPr>
            <w:r w:rsidRPr="00625864">
              <w:rPr>
                <w:rFonts w:ascii="Times New Roman" w:hAnsi="Times New Roman" w:cs="Times New Roman"/>
                <w:color w:val="000000"/>
                <w:sz w:val="24"/>
                <w:szCs w:val="24"/>
                <w:shd w:val="clear" w:color="auto" w:fill="F8F9FA"/>
              </w:rPr>
              <w:t>Destekleme</w:t>
            </w:r>
          </w:p>
        </w:tc>
        <w:tc>
          <w:tcPr>
            <w:tcW w:w="7326" w:type="dxa"/>
          </w:tcPr>
          <w:p w14:paraId="75B9C321" w14:textId="1C30069F" w:rsidR="00AB0B62" w:rsidRPr="00625864" w:rsidRDefault="009252DE" w:rsidP="00CE5439">
            <w:pPr>
              <w:spacing w:line="360" w:lineRule="auto"/>
              <w:rPr>
                <w:rFonts w:ascii="Times New Roman" w:hAnsi="Times New Roman" w:cs="Times New Roman"/>
                <w:sz w:val="24"/>
                <w:szCs w:val="24"/>
              </w:rPr>
            </w:pPr>
            <w:r w:rsidRPr="00625864">
              <w:rPr>
                <w:rFonts w:ascii="Times New Roman" w:hAnsi="Times New Roman" w:cs="Times New Roman"/>
                <w:color w:val="212529"/>
                <w:sz w:val="24"/>
                <w:szCs w:val="24"/>
                <w:shd w:val="clear" w:color="auto" w:fill="FFFFFF"/>
              </w:rPr>
              <w:t xml:space="preserve">İhtiyaç duyan çocuklar için; </w:t>
            </w:r>
            <w:r w:rsidR="00B76793" w:rsidRPr="00625864">
              <w:rPr>
                <w:rFonts w:ascii="Times New Roman" w:hAnsi="Times New Roman" w:cs="Times New Roman"/>
                <w:color w:val="212529"/>
                <w:sz w:val="24"/>
                <w:szCs w:val="24"/>
                <w:shd w:val="clear" w:color="auto" w:fill="FFFFFF"/>
              </w:rPr>
              <w:t xml:space="preserve">tanışma sırasında öğretmenle birlikte etkinliğe katılım sağlanır. </w:t>
            </w:r>
          </w:p>
        </w:tc>
      </w:tr>
      <w:tr w:rsidR="00AB0B62" w:rsidRPr="00625864" w14:paraId="74646654" w14:textId="77777777" w:rsidTr="00836ECE">
        <w:trPr>
          <w:trHeight w:val="1134"/>
        </w:trPr>
        <w:tc>
          <w:tcPr>
            <w:tcW w:w="1736" w:type="dxa"/>
          </w:tcPr>
          <w:p w14:paraId="24F38DFA" w14:textId="526A385D" w:rsidR="00AB0B62" w:rsidRPr="00625864" w:rsidRDefault="00E60A4A" w:rsidP="00CE5439">
            <w:pPr>
              <w:spacing w:line="360" w:lineRule="auto"/>
              <w:rPr>
                <w:rFonts w:ascii="Times New Roman" w:hAnsi="Times New Roman" w:cs="Times New Roman"/>
                <w:sz w:val="24"/>
                <w:szCs w:val="24"/>
              </w:rPr>
            </w:pPr>
            <w:r w:rsidRPr="00625864">
              <w:rPr>
                <w:rFonts w:ascii="Times New Roman" w:hAnsi="Times New Roman" w:cs="Times New Roman"/>
                <w:color w:val="000000"/>
                <w:sz w:val="24"/>
                <w:szCs w:val="24"/>
                <w:shd w:val="clear" w:color="auto" w:fill="F8F9FA"/>
              </w:rPr>
              <w:t>Aile/Toplum Katılımı</w:t>
            </w:r>
          </w:p>
        </w:tc>
        <w:tc>
          <w:tcPr>
            <w:tcW w:w="7326" w:type="dxa"/>
          </w:tcPr>
          <w:p w14:paraId="726C0048" w14:textId="0D796B14" w:rsidR="00286EEB" w:rsidRPr="00625864" w:rsidRDefault="009252DE" w:rsidP="000A57BA">
            <w:pPr>
              <w:spacing w:line="360" w:lineRule="auto"/>
              <w:jc w:val="both"/>
              <w:rPr>
                <w:rFonts w:ascii="Times New Roman" w:hAnsi="Times New Roman" w:cs="Times New Roman"/>
                <w:sz w:val="24"/>
                <w:szCs w:val="24"/>
              </w:rPr>
            </w:pPr>
            <w:r w:rsidRPr="00625864">
              <w:rPr>
                <w:rStyle w:val="Gl"/>
                <w:rFonts w:ascii="Times New Roman" w:hAnsi="Times New Roman" w:cs="Times New Roman"/>
                <w:color w:val="212529"/>
                <w:sz w:val="24"/>
                <w:szCs w:val="24"/>
              </w:rPr>
              <w:t>Aile Katılımı:</w:t>
            </w:r>
            <w:r w:rsidRPr="00625864">
              <w:rPr>
                <w:rFonts w:ascii="Times New Roman" w:hAnsi="Times New Roman" w:cs="Times New Roman"/>
                <w:color w:val="212529"/>
                <w:sz w:val="24"/>
                <w:szCs w:val="24"/>
              </w:rPr>
              <w:t> </w:t>
            </w:r>
            <w:r w:rsidR="000A57BA">
              <w:rPr>
                <w:rFonts w:ascii="Times New Roman" w:hAnsi="Times New Roman" w:cs="Times New Roman"/>
                <w:bCs/>
                <w:sz w:val="24"/>
                <w:szCs w:val="24"/>
              </w:rPr>
              <w:t>Aile ile birlikte ben kimim oyunu oyana bilir.</w:t>
            </w:r>
          </w:p>
          <w:p w14:paraId="6574C2F3" w14:textId="77777777" w:rsidR="009252DE" w:rsidRPr="00625864" w:rsidRDefault="009252DE" w:rsidP="00CE5439">
            <w:pPr>
              <w:pStyle w:val="NormalWeb"/>
              <w:spacing w:before="0" w:beforeAutospacing="0" w:line="360" w:lineRule="auto"/>
              <w:jc w:val="both"/>
              <w:rPr>
                <w:color w:val="212529"/>
              </w:rPr>
            </w:pPr>
            <w:r w:rsidRPr="00625864">
              <w:rPr>
                <w:rStyle w:val="Gl"/>
                <w:rFonts w:eastAsiaTheme="majorEastAsia"/>
                <w:color w:val="212529"/>
              </w:rPr>
              <w:t>Toplum Katılımı: </w:t>
            </w:r>
            <w:r w:rsidRPr="00625864">
              <w:rPr>
                <w:color w:val="212529"/>
              </w:rPr>
              <w:t>Okul yakınında bulunan bir ilkokula gezi düzenlenir. İlkokulun birinci sınıfları gezilir. Sınıf içindeki görsel ve yazılı materyaller incelenir. Sınıf öğretmeni ya da okul rehber öğretmeninden ilkokula hazırlık süreciyle ilgili çocuklarla sohbet etmesi sağlanır.</w:t>
            </w:r>
          </w:p>
          <w:p w14:paraId="2E9A66BF" w14:textId="77777777" w:rsidR="00AB0B62" w:rsidRPr="00625864" w:rsidRDefault="00AB0B62" w:rsidP="00CE5439">
            <w:pPr>
              <w:spacing w:line="360" w:lineRule="auto"/>
              <w:rPr>
                <w:rFonts w:ascii="Times New Roman" w:hAnsi="Times New Roman" w:cs="Times New Roman"/>
                <w:sz w:val="24"/>
                <w:szCs w:val="24"/>
              </w:rPr>
            </w:pPr>
          </w:p>
        </w:tc>
      </w:tr>
    </w:tbl>
    <w:p w14:paraId="27E3AF85" w14:textId="77777777" w:rsidR="00F84EAC" w:rsidRPr="00625864" w:rsidRDefault="00F84EAC" w:rsidP="00CE5439">
      <w:pPr>
        <w:spacing w:line="360" w:lineRule="auto"/>
        <w:rPr>
          <w:rFonts w:ascii="Times New Roman" w:hAnsi="Times New Roman" w:cs="Times New Roman"/>
          <w:sz w:val="24"/>
          <w:szCs w:val="24"/>
        </w:rPr>
      </w:pPr>
    </w:p>
    <w:sectPr w:rsidR="00F84EAC" w:rsidRPr="006258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96C"/>
    <w:rsid w:val="000048F7"/>
    <w:rsid w:val="00022771"/>
    <w:rsid w:val="00050D4C"/>
    <w:rsid w:val="00061C7C"/>
    <w:rsid w:val="00081996"/>
    <w:rsid w:val="00091558"/>
    <w:rsid w:val="000A123B"/>
    <w:rsid w:val="000A57BA"/>
    <w:rsid w:val="000B34AF"/>
    <w:rsid w:val="000C0B57"/>
    <w:rsid w:val="000C209C"/>
    <w:rsid w:val="000F1607"/>
    <w:rsid w:val="000F4198"/>
    <w:rsid w:val="000F5B2C"/>
    <w:rsid w:val="00103195"/>
    <w:rsid w:val="001063E8"/>
    <w:rsid w:val="00107657"/>
    <w:rsid w:val="00107CE4"/>
    <w:rsid w:val="00115CC8"/>
    <w:rsid w:val="001212C3"/>
    <w:rsid w:val="00121AC9"/>
    <w:rsid w:val="00144A27"/>
    <w:rsid w:val="00156461"/>
    <w:rsid w:val="00157C5B"/>
    <w:rsid w:val="00166978"/>
    <w:rsid w:val="001717C2"/>
    <w:rsid w:val="00186030"/>
    <w:rsid w:val="001A25E5"/>
    <w:rsid w:val="001C3F3E"/>
    <w:rsid w:val="001C6B09"/>
    <w:rsid w:val="001D3C9E"/>
    <w:rsid w:val="001F0370"/>
    <w:rsid w:val="001F25EE"/>
    <w:rsid w:val="001F4FA3"/>
    <w:rsid w:val="00201922"/>
    <w:rsid w:val="002029DB"/>
    <w:rsid w:val="00226B0A"/>
    <w:rsid w:val="002351F8"/>
    <w:rsid w:val="002553A0"/>
    <w:rsid w:val="00257A03"/>
    <w:rsid w:val="00267B09"/>
    <w:rsid w:val="00272405"/>
    <w:rsid w:val="00273A11"/>
    <w:rsid w:val="0028509D"/>
    <w:rsid w:val="00286EEB"/>
    <w:rsid w:val="00291BBF"/>
    <w:rsid w:val="002959E8"/>
    <w:rsid w:val="00296EF0"/>
    <w:rsid w:val="002C00E9"/>
    <w:rsid w:val="002C2EE9"/>
    <w:rsid w:val="002D3E6C"/>
    <w:rsid w:val="002E3481"/>
    <w:rsid w:val="002E34DC"/>
    <w:rsid w:val="002F15FA"/>
    <w:rsid w:val="0030122F"/>
    <w:rsid w:val="00302508"/>
    <w:rsid w:val="00302F4D"/>
    <w:rsid w:val="003076A8"/>
    <w:rsid w:val="00314787"/>
    <w:rsid w:val="00317B2B"/>
    <w:rsid w:val="003242C9"/>
    <w:rsid w:val="003367E8"/>
    <w:rsid w:val="003445A7"/>
    <w:rsid w:val="00367443"/>
    <w:rsid w:val="0038685C"/>
    <w:rsid w:val="003A06F7"/>
    <w:rsid w:val="003A2DA8"/>
    <w:rsid w:val="003B6318"/>
    <w:rsid w:val="003B7B44"/>
    <w:rsid w:val="003C1846"/>
    <w:rsid w:val="003D40AC"/>
    <w:rsid w:val="003D6ACE"/>
    <w:rsid w:val="003D748A"/>
    <w:rsid w:val="003E19CC"/>
    <w:rsid w:val="003E27DE"/>
    <w:rsid w:val="003E7E4E"/>
    <w:rsid w:val="003F0EE5"/>
    <w:rsid w:val="003F3122"/>
    <w:rsid w:val="004311D4"/>
    <w:rsid w:val="0043142D"/>
    <w:rsid w:val="00444CFF"/>
    <w:rsid w:val="00456717"/>
    <w:rsid w:val="00457938"/>
    <w:rsid w:val="004613C3"/>
    <w:rsid w:val="004664A9"/>
    <w:rsid w:val="004753EF"/>
    <w:rsid w:val="004D0D62"/>
    <w:rsid w:val="004D4011"/>
    <w:rsid w:val="004D6E6F"/>
    <w:rsid w:val="004E4567"/>
    <w:rsid w:val="004F0B35"/>
    <w:rsid w:val="004F583D"/>
    <w:rsid w:val="00527F2F"/>
    <w:rsid w:val="005300D6"/>
    <w:rsid w:val="005354A2"/>
    <w:rsid w:val="0054153F"/>
    <w:rsid w:val="005434E4"/>
    <w:rsid w:val="00546076"/>
    <w:rsid w:val="0055010D"/>
    <w:rsid w:val="005567F2"/>
    <w:rsid w:val="0056494B"/>
    <w:rsid w:val="005C01CE"/>
    <w:rsid w:val="005C6B66"/>
    <w:rsid w:val="005D1781"/>
    <w:rsid w:val="005D21E3"/>
    <w:rsid w:val="005F7CAA"/>
    <w:rsid w:val="006014DE"/>
    <w:rsid w:val="00604DDD"/>
    <w:rsid w:val="00614EDA"/>
    <w:rsid w:val="0062310E"/>
    <w:rsid w:val="00625864"/>
    <w:rsid w:val="0063663A"/>
    <w:rsid w:val="00636F0B"/>
    <w:rsid w:val="00642EDC"/>
    <w:rsid w:val="006555F4"/>
    <w:rsid w:val="00662076"/>
    <w:rsid w:val="006661F5"/>
    <w:rsid w:val="006668E6"/>
    <w:rsid w:val="00673E19"/>
    <w:rsid w:val="00682AC1"/>
    <w:rsid w:val="006A1100"/>
    <w:rsid w:val="006E0BFD"/>
    <w:rsid w:val="006E54FE"/>
    <w:rsid w:val="006E6322"/>
    <w:rsid w:val="006F5885"/>
    <w:rsid w:val="006F5ECA"/>
    <w:rsid w:val="006F6BFA"/>
    <w:rsid w:val="00701E5C"/>
    <w:rsid w:val="007052E7"/>
    <w:rsid w:val="00710F38"/>
    <w:rsid w:val="00713760"/>
    <w:rsid w:val="00721938"/>
    <w:rsid w:val="00722F48"/>
    <w:rsid w:val="0073104F"/>
    <w:rsid w:val="0076369E"/>
    <w:rsid w:val="00782D65"/>
    <w:rsid w:val="00790969"/>
    <w:rsid w:val="00792CF8"/>
    <w:rsid w:val="007A617B"/>
    <w:rsid w:val="007C6547"/>
    <w:rsid w:val="007D5655"/>
    <w:rsid w:val="007F6C48"/>
    <w:rsid w:val="00822F13"/>
    <w:rsid w:val="00824EEE"/>
    <w:rsid w:val="00836ECE"/>
    <w:rsid w:val="00853069"/>
    <w:rsid w:val="00887833"/>
    <w:rsid w:val="008B2A97"/>
    <w:rsid w:val="00900F77"/>
    <w:rsid w:val="00921940"/>
    <w:rsid w:val="00924450"/>
    <w:rsid w:val="009252DE"/>
    <w:rsid w:val="009451CA"/>
    <w:rsid w:val="00952386"/>
    <w:rsid w:val="00957DC6"/>
    <w:rsid w:val="0096496C"/>
    <w:rsid w:val="00970A69"/>
    <w:rsid w:val="00985A90"/>
    <w:rsid w:val="009969CE"/>
    <w:rsid w:val="009E0597"/>
    <w:rsid w:val="009E232E"/>
    <w:rsid w:val="009F0EB3"/>
    <w:rsid w:val="00A06D41"/>
    <w:rsid w:val="00A207BD"/>
    <w:rsid w:val="00A23309"/>
    <w:rsid w:val="00A247F0"/>
    <w:rsid w:val="00A25E88"/>
    <w:rsid w:val="00A315E5"/>
    <w:rsid w:val="00A37FC5"/>
    <w:rsid w:val="00A442DC"/>
    <w:rsid w:val="00A57992"/>
    <w:rsid w:val="00A61BFB"/>
    <w:rsid w:val="00A75687"/>
    <w:rsid w:val="00A81151"/>
    <w:rsid w:val="00A90733"/>
    <w:rsid w:val="00A913D1"/>
    <w:rsid w:val="00AB0B62"/>
    <w:rsid w:val="00B40328"/>
    <w:rsid w:val="00B609C7"/>
    <w:rsid w:val="00B76793"/>
    <w:rsid w:val="00B810E8"/>
    <w:rsid w:val="00B81896"/>
    <w:rsid w:val="00B90928"/>
    <w:rsid w:val="00BB18D0"/>
    <w:rsid w:val="00BB293C"/>
    <w:rsid w:val="00BC0B8F"/>
    <w:rsid w:val="00BD2C76"/>
    <w:rsid w:val="00BD2F7C"/>
    <w:rsid w:val="00C07BCE"/>
    <w:rsid w:val="00C17D99"/>
    <w:rsid w:val="00C3277E"/>
    <w:rsid w:val="00C42C8A"/>
    <w:rsid w:val="00C44509"/>
    <w:rsid w:val="00C805FA"/>
    <w:rsid w:val="00C92C87"/>
    <w:rsid w:val="00C96156"/>
    <w:rsid w:val="00CA0C40"/>
    <w:rsid w:val="00CA2D80"/>
    <w:rsid w:val="00CB68D2"/>
    <w:rsid w:val="00CC131C"/>
    <w:rsid w:val="00CE0742"/>
    <w:rsid w:val="00CE5439"/>
    <w:rsid w:val="00CE7A39"/>
    <w:rsid w:val="00CF033A"/>
    <w:rsid w:val="00CF2947"/>
    <w:rsid w:val="00D025E4"/>
    <w:rsid w:val="00D0496C"/>
    <w:rsid w:val="00D13030"/>
    <w:rsid w:val="00D23719"/>
    <w:rsid w:val="00D423AB"/>
    <w:rsid w:val="00D62793"/>
    <w:rsid w:val="00D65EBC"/>
    <w:rsid w:val="00D86C90"/>
    <w:rsid w:val="00DA44D8"/>
    <w:rsid w:val="00DA5CD5"/>
    <w:rsid w:val="00DB277F"/>
    <w:rsid w:val="00DB7B78"/>
    <w:rsid w:val="00DD24B3"/>
    <w:rsid w:val="00DD7B4F"/>
    <w:rsid w:val="00DF5DBD"/>
    <w:rsid w:val="00E009C0"/>
    <w:rsid w:val="00E00E29"/>
    <w:rsid w:val="00E01E3F"/>
    <w:rsid w:val="00E07EDA"/>
    <w:rsid w:val="00E14870"/>
    <w:rsid w:val="00E17047"/>
    <w:rsid w:val="00E175C5"/>
    <w:rsid w:val="00E27332"/>
    <w:rsid w:val="00E33DB5"/>
    <w:rsid w:val="00E54B4A"/>
    <w:rsid w:val="00E54B52"/>
    <w:rsid w:val="00E60A4A"/>
    <w:rsid w:val="00E66AAB"/>
    <w:rsid w:val="00E6746E"/>
    <w:rsid w:val="00E81544"/>
    <w:rsid w:val="00E846AC"/>
    <w:rsid w:val="00EA50DA"/>
    <w:rsid w:val="00EA5223"/>
    <w:rsid w:val="00EB127F"/>
    <w:rsid w:val="00EB18A0"/>
    <w:rsid w:val="00EE6512"/>
    <w:rsid w:val="00EF031F"/>
    <w:rsid w:val="00EF6518"/>
    <w:rsid w:val="00EF72C8"/>
    <w:rsid w:val="00EF7872"/>
    <w:rsid w:val="00F347CD"/>
    <w:rsid w:val="00F36669"/>
    <w:rsid w:val="00F37D3A"/>
    <w:rsid w:val="00F40D32"/>
    <w:rsid w:val="00F547C0"/>
    <w:rsid w:val="00F627AC"/>
    <w:rsid w:val="00F73754"/>
    <w:rsid w:val="00F84EAC"/>
    <w:rsid w:val="00F85F84"/>
    <w:rsid w:val="00F9614A"/>
    <w:rsid w:val="00F9719A"/>
    <w:rsid w:val="00FB34C5"/>
    <w:rsid w:val="00FB5738"/>
    <w:rsid w:val="00FB6B58"/>
    <w:rsid w:val="00FB7FC8"/>
    <w:rsid w:val="00FC178A"/>
    <w:rsid w:val="00FD1B0D"/>
    <w:rsid w:val="00FD4E34"/>
    <w:rsid w:val="00FD6DCB"/>
    <w:rsid w:val="00FE118C"/>
    <w:rsid w:val="00FF2225"/>
    <w:rsid w:val="00FF706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1277C"/>
  <w15:chartTrackingRefBased/>
  <w15:docId w15:val="{640A9AAC-7EEC-461F-9FC4-BBB6B4D65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2771"/>
  </w:style>
  <w:style w:type="paragraph" w:styleId="Balk1">
    <w:name w:val="heading 1"/>
    <w:basedOn w:val="Normal"/>
    <w:next w:val="Normal"/>
    <w:link w:val="Balk1Char"/>
    <w:uiPriority w:val="9"/>
    <w:qFormat/>
    <w:rsid w:val="00D049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unhideWhenUsed/>
    <w:qFormat/>
    <w:rsid w:val="00D049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D0496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D0496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D0496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D0496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D0496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D0496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D0496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D0496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rsid w:val="00D0496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D0496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D0496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D0496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D0496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D0496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D0496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D0496C"/>
    <w:rPr>
      <w:rFonts w:eastAsiaTheme="majorEastAsia" w:cstheme="majorBidi"/>
      <w:color w:val="272727" w:themeColor="text1" w:themeTint="D8"/>
    </w:rPr>
  </w:style>
  <w:style w:type="paragraph" w:styleId="KonuBal">
    <w:name w:val="Title"/>
    <w:basedOn w:val="Normal"/>
    <w:next w:val="Normal"/>
    <w:link w:val="KonuBalChar"/>
    <w:uiPriority w:val="10"/>
    <w:qFormat/>
    <w:rsid w:val="00D049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D0496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D0496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D0496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D0496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D0496C"/>
    <w:rPr>
      <w:i/>
      <w:iCs/>
      <w:color w:val="404040" w:themeColor="text1" w:themeTint="BF"/>
    </w:rPr>
  </w:style>
  <w:style w:type="paragraph" w:styleId="ListeParagraf">
    <w:name w:val="List Paragraph"/>
    <w:basedOn w:val="Normal"/>
    <w:uiPriority w:val="34"/>
    <w:qFormat/>
    <w:rsid w:val="00D0496C"/>
    <w:pPr>
      <w:ind w:left="720"/>
      <w:contextualSpacing/>
    </w:pPr>
  </w:style>
  <w:style w:type="character" w:styleId="GlVurgulama">
    <w:name w:val="Intense Emphasis"/>
    <w:basedOn w:val="VarsaylanParagrafYazTipi"/>
    <w:uiPriority w:val="21"/>
    <w:qFormat/>
    <w:rsid w:val="00D0496C"/>
    <w:rPr>
      <w:i/>
      <w:iCs/>
      <w:color w:val="0F4761" w:themeColor="accent1" w:themeShade="BF"/>
    </w:rPr>
  </w:style>
  <w:style w:type="paragraph" w:styleId="GlAlnt">
    <w:name w:val="Intense Quote"/>
    <w:basedOn w:val="Normal"/>
    <w:next w:val="Normal"/>
    <w:link w:val="GlAlntChar"/>
    <w:uiPriority w:val="30"/>
    <w:qFormat/>
    <w:rsid w:val="00D049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D0496C"/>
    <w:rPr>
      <w:i/>
      <w:iCs/>
      <w:color w:val="0F4761" w:themeColor="accent1" w:themeShade="BF"/>
    </w:rPr>
  </w:style>
  <w:style w:type="character" w:styleId="GlBavuru">
    <w:name w:val="Intense Reference"/>
    <w:basedOn w:val="VarsaylanParagrafYazTipi"/>
    <w:uiPriority w:val="32"/>
    <w:qFormat/>
    <w:rsid w:val="00D0496C"/>
    <w:rPr>
      <w:b/>
      <w:bCs/>
      <w:smallCaps/>
      <w:color w:val="0F4761" w:themeColor="accent1" w:themeShade="BF"/>
      <w:spacing w:val="5"/>
    </w:rPr>
  </w:style>
  <w:style w:type="table" w:styleId="TabloKlavuzu">
    <w:name w:val="Table Grid"/>
    <w:basedOn w:val="NormalTablo"/>
    <w:uiPriority w:val="39"/>
    <w:rsid w:val="001063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23719"/>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D23719"/>
    <w:rPr>
      <w:b/>
      <w:bCs/>
    </w:rPr>
  </w:style>
  <w:style w:type="character" w:styleId="Kpr">
    <w:name w:val="Hyperlink"/>
    <w:basedOn w:val="VarsaylanParagrafYazTipi"/>
    <w:uiPriority w:val="99"/>
    <w:unhideWhenUsed/>
    <w:rsid w:val="006F5ECA"/>
    <w:rPr>
      <w:color w:val="467886" w:themeColor="hyperlink"/>
      <w:u w:val="single"/>
    </w:rPr>
  </w:style>
  <w:style w:type="character" w:customStyle="1" w:styleId="UnresolvedMention">
    <w:name w:val="Unresolved Mention"/>
    <w:basedOn w:val="VarsaylanParagrafYazTipi"/>
    <w:uiPriority w:val="99"/>
    <w:semiHidden/>
    <w:unhideWhenUsed/>
    <w:rsid w:val="003242C9"/>
    <w:rPr>
      <w:color w:val="605E5C"/>
      <w:shd w:val="clear" w:color="auto" w:fill="E1DFDD"/>
    </w:rPr>
  </w:style>
  <w:style w:type="character" w:styleId="zlenenKpr">
    <w:name w:val="FollowedHyperlink"/>
    <w:basedOn w:val="VarsaylanParagrafYazTipi"/>
    <w:uiPriority w:val="99"/>
    <w:semiHidden/>
    <w:unhideWhenUsed/>
    <w:rsid w:val="003242C9"/>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1462">
      <w:bodyDiv w:val="1"/>
      <w:marLeft w:val="0"/>
      <w:marRight w:val="0"/>
      <w:marTop w:val="0"/>
      <w:marBottom w:val="0"/>
      <w:divBdr>
        <w:top w:val="none" w:sz="0" w:space="0" w:color="auto"/>
        <w:left w:val="none" w:sz="0" w:space="0" w:color="auto"/>
        <w:bottom w:val="none" w:sz="0" w:space="0" w:color="auto"/>
        <w:right w:val="none" w:sz="0" w:space="0" w:color="auto"/>
      </w:divBdr>
    </w:div>
    <w:div w:id="72557430">
      <w:bodyDiv w:val="1"/>
      <w:marLeft w:val="0"/>
      <w:marRight w:val="0"/>
      <w:marTop w:val="0"/>
      <w:marBottom w:val="0"/>
      <w:divBdr>
        <w:top w:val="none" w:sz="0" w:space="0" w:color="auto"/>
        <w:left w:val="none" w:sz="0" w:space="0" w:color="auto"/>
        <w:bottom w:val="none" w:sz="0" w:space="0" w:color="auto"/>
        <w:right w:val="none" w:sz="0" w:space="0" w:color="auto"/>
      </w:divBdr>
    </w:div>
    <w:div w:id="152765374">
      <w:bodyDiv w:val="1"/>
      <w:marLeft w:val="0"/>
      <w:marRight w:val="0"/>
      <w:marTop w:val="0"/>
      <w:marBottom w:val="0"/>
      <w:divBdr>
        <w:top w:val="none" w:sz="0" w:space="0" w:color="auto"/>
        <w:left w:val="none" w:sz="0" w:space="0" w:color="auto"/>
        <w:bottom w:val="none" w:sz="0" w:space="0" w:color="auto"/>
        <w:right w:val="none" w:sz="0" w:space="0" w:color="auto"/>
      </w:divBdr>
    </w:div>
    <w:div w:id="600991959">
      <w:bodyDiv w:val="1"/>
      <w:marLeft w:val="0"/>
      <w:marRight w:val="0"/>
      <w:marTop w:val="0"/>
      <w:marBottom w:val="0"/>
      <w:divBdr>
        <w:top w:val="none" w:sz="0" w:space="0" w:color="auto"/>
        <w:left w:val="none" w:sz="0" w:space="0" w:color="auto"/>
        <w:bottom w:val="none" w:sz="0" w:space="0" w:color="auto"/>
        <w:right w:val="none" w:sz="0" w:space="0" w:color="auto"/>
      </w:divBdr>
    </w:div>
    <w:div w:id="716929748">
      <w:bodyDiv w:val="1"/>
      <w:marLeft w:val="0"/>
      <w:marRight w:val="0"/>
      <w:marTop w:val="0"/>
      <w:marBottom w:val="0"/>
      <w:divBdr>
        <w:top w:val="none" w:sz="0" w:space="0" w:color="auto"/>
        <w:left w:val="none" w:sz="0" w:space="0" w:color="auto"/>
        <w:bottom w:val="none" w:sz="0" w:space="0" w:color="auto"/>
        <w:right w:val="none" w:sz="0" w:space="0" w:color="auto"/>
      </w:divBdr>
    </w:div>
    <w:div w:id="1047872939">
      <w:bodyDiv w:val="1"/>
      <w:marLeft w:val="0"/>
      <w:marRight w:val="0"/>
      <w:marTop w:val="0"/>
      <w:marBottom w:val="0"/>
      <w:divBdr>
        <w:top w:val="none" w:sz="0" w:space="0" w:color="auto"/>
        <w:left w:val="none" w:sz="0" w:space="0" w:color="auto"/>
        <w:bottom w:val="none" w:sz="0" w:space="0" w:color="auto"/>
        <w:right w:val="none" w:sz="0" w:space="0" w:color="auto"/>
      </w:divBdr>
    </w:div>
    <w:div w:id="1393113455">
      <w:bodyDiv w:val="1"/>
      <w:marLeft w:val="0"/>
      <w:marRight w:val="0"/>
      <w:marTop w:val="0"/>
      <w:marBottom w:val="0"/>
      <w:divBdr>
        <w:top w:val="none" w:sz="0" w:space="0" w:color="auto"/>
        <w:left w:val="none" w:sz="0" w:space="0" w:color="auto"/>
        <w:bottom w:val="none" w:sz="0" w:space="0" w:color="auto"/>
        <w:right w:val="none" w:sz="0" w:space="0" w:color="auto"/>
      </w:divBdr>
    </w:div>
    <w:div w:id="1414473718">
      <w:bodyDiv w:val="1"/>
      <w:marLeft w:val="0"/>
      <w:marRight w:val="0"/>
      <w:marTop w:val="0"/>
      <w:marBottom w:val="0"/>
      <w:divBdr>
        <w:top w:val="none" w:sz="0" w:space="0" w:color="auto"/>
        <w:left w:val="none" w:sz="0" w:space="0" w:color="auto"/>
        <w:bottom w:val="none" w:sz="0" w:space="0" w:color="auto"/>
        <w:right w:val="none" w:sz="0" w:space="0" w:color="auto"/>
      </w:divBdr>
    </w:div>
    <w:div w:id="182126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452</TotalTime>
  <Pages>6</Pages>
  <Words>1065</Words>
  <Characters>6071</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237</cp:revision>
  <dcterms:created xsi:type="dcterms:W3CDTF">2024-07-07T20:38:00Z</dcterms:created>
  <dcterms:modified xsi:type="dcterms:W3CDTF">2025-07-26T02:19:00Z</dcterms:modified>
</cp:coreProperties>
</file>